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CE048"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4E4FEBB4" w14:textId="77777777">
        <w:trPr>
          <w:jc w:val="center"/>
        </w:trPr>
        <w:tc>
          <w:tcPr>
            <w:tcW w:w="4692" w:type="dxa"/>
          </w:tcPr>
          <w:p w14:paraId="6E4A6047" w14:textId="77777777" w:rsidR="00911084" w:rsidRDefault="00911084">
            <w:pPr>
              <w:spacing w:line="120" w:lineRule="exact"/>
              <w:jc w:val="left"/>
            </w:pPr>
          </w:p>
          <w:p w14:paraId="7F22DF94" w14:textId="77777777" w:rsidR="001A7491" w:rsidRDefault="001A7491" w:rsidP="001A7491">
            <w:pPr>
              <w:jc w:val="left"/>
            </w:pPr>
            <w:bookmarkStart w:id="1" w:name="sub_committee"/>
            <w:bookmarkEnd w:id="1"/>
            <w:r>
              <w:t>JOINT IMO/ITU EXPERTS GROUP ON</w:t>
            </w:r>
          </w:p>
          <w:p w14:paraId="77E82893" w14:textId="77777777" w:rsidR="001A7491" w:rsidRDefault="001A7491" w:rsidP="001A7491">
            <w:pPr>
              <w:jc w:val="left"/>
            </w:pPr>
            <w:r>
              <w:t>MARITIME RADIOCOMMUNICATION</w:t>
            </w:r>
          </w:p>
          <w:p w14:paraId="20697A54" w14:textId="77777777" w:rsidR="001A7491" w:rsidRDefault="001A7491" w:rsidP="001A7491">
            <w:pPr>
              <w:jc w:val="left"/>
            </w:pPr>
            <w:r>
              <w:t>MATTERS</w:t>
            </w:r>
          </w:p>
          <w:p w14:paraId="2CC8CC40" w14:textId="7927FEF0" w:rsidR="001A7491" w:rsidRDefault="001A7491" w:rsidP="001A7491">
            <w:pPr>
              <w:spacing w:after="58"/>
              <w:jc w:val="left"/>
            </w:pPr>
            <w:r>
              <w:t>16th meeting</w:t>
            </w:r>
          </w:p>
          <w:p w14:paraId="6C1EF39A" w14:textId="222D8B8B" w:rsidR="00911084" w:rsidRDefault="001A7491" w:rsidP="001A7491">
            <w:pPr>
              <w:spacing w:after="58"/>
              <w:jc w:val="left"/>
            </w:pPr>
            <w:r>
              <w:t xml:space="preserve">Agenda item </w:t>
            </w:r>
            <w:bookmarkStart w:id="2" w:name="agenda"/>
            <w:bookmarkEnd w:id="2"/>
            <w:r>
              <w:t>X</w:t>
            </w:r>
          </w:p>
        </w:tc>
        <w:tc>
          <w:tcPr>
            <w:tcW w:w="4465" w:type="dxa"/>
          </w:tcPr>
          <w:p w14:paraId="7A745C58" w14:textId="77777777" w:rsidR="00911084" w:rsidRPr="00DE73AA" w:rsidRDefault="00911084">
            <w:pPr>
              <w:spacing w:line="120" w:lineRule="exact"/>
              <w:jc w:val="right"/>
              <w:rPr>
                <w:lang w:val="fr-FR"/>
              </w:rPr>
            </w:pPr>
          </w:p>
          <w:p w14:paraId="15474A29" w14:textId="07AFAA61" w:rsidR="001A7491" w:rsidRDefault="001A7491">
            <w:pPr>
              <w:tabs>
                <w:tab w:val="clear" w:pos="851"/>
              </w:tabs>
              <w:spacing w:after="58"/>
              <w:ind w:left="-924"/>
              <w:jc w:val="right"/>
            </w:pPr>
            <w:bookmarkStart w:id="3" w:name="symbol"/>
            <w:bookmarkStart w:id="4" w:name="date"/>
            <w:bookmarkEnd w:id="3"/>
            <w:bookmarkEnd w:id="4"/>
            <w:r>
              <w:t>IMO/ITU EG 16/x/x/</w:t>
            </w:r>
            <w:bookmarkStart w:id="5" w:name="language"/>
            <w:bookmarkEnd w:id="5"/>
          </w:p>
          <w:p w14:paraId="5FE29ED7" w14:textId="3D13CBFD" w:rsidR="001A7491" w:rsidRDefault="001A7491" w:rsidP="001A7491">
            <w:pPr>
              <w:tabs>
                <w:tab w:val="clear" w:pos="851"/>
              </w:tabs>
              <w:spacing w:after="58"/>
              <w:ind w:left="-924"/>
              <w:jc w:val="right"/>
            </w:pPr>
            <w:r>
              <w:t>dd/MMM/2021r</w:t>
            </w:r>
          </w:p>
          <w:p w14:paraId="2D090059" w14:textId="627E8B29" w:rsidR="00911084" w:rsidRDefault="001C42BF" w:rsidP="001A7491">
            <w:pPr>
              <w:tabs>
                <w:tab w:val="clear" w:pos="851"/>
              </w:tabs>
              <w:spacing w:after="58"/>
              <w:ind w:left="-924"/>
              <w:jc w:val="right"/>
            </w:pPr>
            <w:r>
              <w:t>ENGLISH</w:t>
            </w:r>
            <w:r w:rsidR="001A7491">
              <w:t xml:space="preserve"> ONLY</w:t>
            </w:r>
          </w:p>
          <w:p w14:paraId="58299542" w14:textId="77777777" w:rsidR="00DD2A0C" w:rsidRDefault="00DD2A0C" w:rsidP="001A7491">
            <w:pPr>
              <w:tabs>
                <w:tab w:val="clear" w:pos="851"/>
              </w:tabs>
              <w:spacing w:after="58"/>
              <w:ind w:left="-924"/>
              <w:jc w:val="right"/>
            </w:pPr>
          </w:p>
        </w:tc>
      </w:tr>
    </w:tbl>
    <w:p w14:paraId="6B12335A" w14:textId="77777777" w:rsidR="00911084" w:rsidRDefault="00911084" w:rsidP="00DD2A0C">
      <w:pPr>
        <w:tabs>
          <w:tab w:val="clear" w:pos="851"/>
        </w:tabs>
      </w:pPr>
    </w:p>
    <w:p w14:paraId="3448F12B" w14:textId="553C6F31" w:rsidR="00911084" w:rsidRDefault="001C42BF">
      <w:pPr>
        <w:tabs>
          <w:tab w:val="clear" w:pos="851"/>
        </w:tabs>
        <w:jc w:val="center"/>
        <w:rPr>
          <w:rFonts w:ascii="Arial Bold" w:hAnsi="Arial Bold"/>
          <w:b/>
          <w:caps/>
        </w:rPr>
      </w:pPr>
      <w:r>
        <w:rPr>
          <w:rFonts w:ascii="Arial Bold" w:hAnsi="Arial Bold"/>
          <w:b/>
          <w:caps/>
        </w:rPr>
        <w:t>Agenda item title</w:t>
      </w:r>
      <w:r w:rsidR="006E1285">
        <w:rPr>
          <w:rFonts w:ascii="Arial Bold" w:hAnsi="Arial Bold"/>
          <w:b/>
          <w:caps/>
        </w:rPr>
        <w:t xml:space="preserve"> [</w:t>
      </w:r>
      <w:r w:rsidR="006E1285" w:rsidRPr="006E1285">
        <w:rPr>
          <w:rFonts w:ascii="Arial Bold" w:hAnsi="Arial Bold"/>
          <w:b/>
          <w:caps/>
          <w:highlight w:val="yellow"/>
        </w:rPr>
        <w:t>IALA Secretariat to identify</w:t>
      </w:r>
      <w:r w:rsidR="006E1285">
        <w:rPr>
          <w:rFonts w:ascii="Arial Bold" w:hAnsi="Arial Bold"/>
          <w:b/>
          <w:caps/>
        </w:rPr>
        <w:t>]</w:t>
      </w:r>
    </w:p>
    <w:p w14:paraId="6D58C0A1" w14:textId="77777777" w:rsidR="00911084" w:rsidRDefault="00911084">
      <w:pPr>
        <w:tabs>
          <w:tab w:val="clear" w:pos="851"/>
        </w:tabs>
        <w:jc w:val="center"/>
        <w:rPr>
          <w:b/>
        </w:rPr>
      </w:pPr>
    </w:p>
    <w:p w14:paraId="00E2E1AB" w14:textId="5B81C5C9" w:rsidR="00F41638" w:rsidRDefault="00B15FB3">
      <w:pPr>
        <w:tabs>
          <w:tab w:val="clear" w:pos="851"/>
        </w:tabs>
        <w:jc w:val="center"/>
        <w:rPr>
          <w:b/>
        </w:rPr>
      </w:pPr>
      <w:r>
        <w:rPr>
          <w:b/>
        </w:rPr>
        <w:t>International Mobile Telecommunications in the Maritime Domain</w:t>
      </w:r>
    </w:p>
    <w:p w14:paraId="1AF8164B" w14:textId="77777777" w:rsidR="00F41638" w:rsidRDefault="00F41638">
      <w:pPr>
        <w:tabs>
          <w:tab w:val="clear" w:pos="851"/>
        </w:tabs>
        <w:jc w:val="center"/>
        <w:rPr>
          <w:b/>
        </w:rPr>
      </w:pPr>
    </w:p>
    <w:p w14:paraId="072D2FA7" w14:textId="32CA5696" w:rsidR="006D3B02" w:rsidRDefault="006D3B02" w:rsidP="006D3B02">
      <w:pPr>
        <w:tabs>
          <w:tab w:val="clear" w:pos="851"/>
        </w:tabs>
        <w:jc w:val="center"/>
        <w:rPr>
          <w:b/>
        </w:rPr>
      </w:pPr>
      <w:r>
        <w:rPr>
          <w:b/>
        </w:rPr>
        <w:t>Submitted by</w:t>
      </w:r>
      <w:r>
        <w:rPr>
          <w:rFonts w:hint="eastAsia"/>
          <w:b/>
          <w:lang w:eastAsia="ja-JP"/>
        </w:rPr>
        <w:t xml:space="preserve"> </w:t>
      </w:r>
      <w:r>
        <w:rPr>
          <w:b/>
          <w:lang w:eastAsia="ja-JP"/>
        </w:rPr>
        <w:t xml:space="preserve">the International Association of </w:t>
      </w:r>
      <w:r w:rsidR="00047F62">
        <w:rPr>
          <w:b/>
          <w:lang w:eastAsia="ja-JP"/>
        </w:rPr>
        <w:t xml:space="preserve">Marine Aids to Navigation and </w:t>
      </w:r>
      <w:r>
        <w:rPr>
          <w:b/>
          <w:lang w:eastAsia="ja-JP"/>
        </w:rPr>
        <w:t>Lighthouse Authorities and (</w:t>
      </w:r>
      <w:r>
        <w:rPr>
          <w:rFonts w:hint="eastAsia"/>
          <w:b/>
          <w:lang w:eastAsia="ja-JP"/>
        </w:rPr>
        <w:t>IALA</w:t>
      </w:r>
      <w:r>
        <w:rPr>
          <w:b/>
          <w:lang w:eastAsia="ja-JP"/>
        </w:rPr>
        <w:t>)</w:t>
      </w:r>
    </w:p>
    <w:p w14:paraId="42E90532"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11F2D79D" w14:textId="77777777">
        <w:trPr>
          <w:jc w:val="center"/>
        </w:trPr>
        <w:tc>
          <w:tcPr>
            <w:tcW w:w="9000" w:type="dxa"/>
            <w:gridSpan w:val="2"/>
            <w:tcMar>
              <w:top w:w="85" w:type="dxa"/>
              <w:left w:w="85" w:type="dxa"/>
              <w:bottom w:w="85" w:type="dxa"/>
              <w:right w:w="85" w:type="dxa"/>
            </w:tcMar>
          </w:tcPr>
          <w:p w14:paraId="00792230" w14:textId="77777777" w:rsidR="00911084" w:rsidRDefault="00911084">
            <w:pPr>
              <w:spacing w:line="120" w:lineRule="exact"/>
              <w:rPr>
                <w:bCs/>
              </w:rPr>
            </w:pPr>
          </w:p>
          <w:p w14:paraId="422148CE" w14:textId="77777777" w:rsidR="00911084" w:rsidRDefault="001C42BF">
            <w:pPr>
              <w:tabs>
                <w:tab w:val="clear" w:pos="851"/>
              </w:tabs>
              <w:spacing w:after="58"/>
              <w:jc w:val="center"/>
              <w:rPr>
                <w:b/>
              </w:rPr>
            </w:pPr>
            <w:r>
              <w:rPr>
                <w:b/>
              </w:rPr>
              <w:t>SUMMARY</w:t>
            </w:r>
          </w:p>
        </w:tc>
      </w:tr>
      <w:tr w:rsidR="00911084" w14:paraId="130D27B8" w14:textId="77777777">
        <w:trPr>
          <w:jc w:val="center"/>
        </w:trPr>
        <w:tc>
          <w:tcPr>
            <w:tcW w:w="2245" w:type="dxa"/>
            <w:tcMar>
              <w:top w:w="85" w:type="dxa"/>
              <w:left w:w="85" w:type="dxa"/>
              <w:bottom w:w="85" w:type="dxa"/>
              <w:right w:w="85" w:type="dxa"/>
            </w:tcMar>
          </w:tcPr>
          <w:p w14:paraId="2C4659A2" w14:textId="77777777" w:rsidR="00911084" w:rsidRDefault="001C42BF">
            <w:pPr>
              <w:spacing w:after="58"/>
              <w:rPr>
                <w:bCs/>
              </w:rPr>
            </w:pPr>
            <w:r>
              <w:rPr>
                <w:bCs/>
                <w:i/>
              </w:rPr>
              <w:t>Executive summary:</w:t>
            </w:r>
          </w:p>
        </w:tc>
        <w:tc>
          <w:tcPr>
            <w:tcW w:w="6755" w:type="dxa"/>
            <w:tcMar>
              <w:top w:w="85" w:type="dxa"/>
              <w:left w:w="85" w:type="dxa"/>
              <w:bottom w:w="85" w:type="dxa"/>
              <w:right w:w="85" w:type="dxa"/>
            </w:tcMar>
          </w:tcPr>
          <w:p w14:paraId="21E96D27" w14:textId="3A069F97" w:rsidR="00911084" w:rsidRDefault="002B44A4">
            <w:pPr>
              <w:tabs>
                <w:tab w:val="clear" w:pos="851"/>
              </w:tabs>
              <w:spacing w:after="58"/>
              <w:rPr>
                <w:bCs/>
              </w:rPr>
            </w:pPr>
            <w:bookmarkStart w:id="6" w:name="Execsum"/>
            <w:bookmarkEnd w:id="6"/>
            <w:r>
              <w:rPr>
                <w:bCs/>
              </w:rPr>
              <w:t xml:space="preserve">This document provides an update in the considerations made by IALA with respect to the developments of International Mobile Telecommunications (IMT), </w:t>
            </w:r>
            <w:r w:rsidR="006E6ADC">
              <w:rPr>
                <w:bCs/>
              </w:rPr>
              <w:t xml:space="preserve">previously updated as 3GPP in the Maritime Domain. </w:t>
            </w:r>
          </w:p>
        </w:tc>
      </w:tr>
      <w:tr w:rsidR="00911084" w:rsidDel="000B0D96" w14:paraId="7147B349" w14:textId="6CC96E0C">
        <w:trPr>
          <w:jc w:val="center"/>
          <w:del w:id="7" w:author="Author"/>
        </w:trPr>
        <w:tc>
          <w:tcPr>
            <w:tcW w:w="2245" w:type="dxa"/>
            <w:tcMar>
              <w:top w:w="85" w:type="dxa"/>
              <w:left w:w="85" w:type="dxa"/>
              <w:bottom w:w="85" w:type="dxa"/>
              <w:right w:w="85" w:type="dxa"/>
            </w:tcMar>
          </w:tcPr>
          <w:p w14:paraId="7AB97A4F" w14:textId="3502B5C5" w:rsidR="00911084" w:rsidDel="000B0D96" w:rsidRDefault="001C42BF">
            <w:pPr>
              <w:spacing w:after="58"/>
              <w:rPr>
                <w:del w:id="8" w:author="Author"/>
                <w:bCs/>
              </w:rPr>
            </w:pPr>
            <w:del w:id="9" w:author="Author">
              <w:r w:rsidDel="000B0D96">
                <w:rPr>
                  <w:bCs/>
                  <w:i/>
                </w:rPr>
                <w:delText xml:space="preserve">Strategic </w:delText>
              </w:r>
              <w:r w:rsidR="00F41638" w:rsidDel="000B0D96">
                <w:rPr>
                  <w:bCs/>
                  <w:i/>
                </w:rPr>
                <w:delText>d</w:delText>
              </w:r>
              <w:r w:rsidDel="000B0D96">
                <w:rPr>
                  <w:bCs/>
                  <w:i/>
                </w:rPr>
                <w:delText>irection, if applicable:</w:delText>
              </w:r>
            </w:del>
          </w:p>
        </w:tc>
        <w:tc>
          <w:tcPr>
            <w:tcW w:w="6755" w:type="dxa"/>
            <w:tcMar>
              <w:top w:w="85" w:type="dxa"/>
              <w:left w:w="85" w:type="dxa"/>
              <w:bottom w:w="85" w:type="dxa"/>
              <w:right w:w="85" w:type="dxa"/>
            </w:tcMar>
          </w:tcPr>
          <w:p w14:paraId="389618F1" w14:textId="44041C96" w:rsidR="00911084" w:rsidDel="000B0D96" w:rsidRDefault="00911084">
            <w:pPr>
              <w:tabs>
                <w:tab w:val="clear" w:pos="851"/>
              </w:tabs>
              <w:spacing w:after="58"/>
              <w:rPr>
                <w:del w:id="10" w:author="Author"/>
                <w:bCs/>
              </w:rPr>
            </w:pPr>
            <w:bookmarkStart w:id="11" w:name="StraDir"/>
            <w:bookmarkEnd w:id="11"/>
          </w:p>
        </w:tc>
      </w:tr>
      <w:tr w:rsidR="00911084" w:rsidDel="000B0D96" w14:paraId="788BD2D6" w14:textId="7FB77386">
        <w:trPr>
          <w:jc w:val="center"/>
          <w:del w:id="12" w:author="Author"/>
        </w:trPr>
        <w:tc>
          <w:tcPr>
            <w:tcW w:w="2245" w:type="dxa"/>
            <w:tcMar>
              <w:top w:w="85" w:type="dxa"/>
              <w:left w:w="85" w:type="dxa"/>
              <w:bottom w:w="85" w:type="dxa"/>
              <w:right w:w="85" w:type="dxa"/>
            </w:tcMar>
          </w:tcPr>
          <w:p w14:paraId="66B5DA46" w14:textId="068FAE1C" w:rsidR="00911084" w:rsidDel="000B0D96" w:rsidRDefault="001C42BF">
            <w:pPr>
              <w:spacing w:after="58"/>
              <w:rPr>
                <w:del w:id="13" w:author="Author"/>
                <w:bCs/>
              </w:rPr>
            </w:pPr>
            <w:del w:id="14" w:author="Author">
              <w:r w:rsidDel="000B0D96">
                <w:rPr>
                  <w:bCs/>
                  <w:i/>
                </w:rPr>
                <w:delText>Output:</w:delText>
              </w:r>
            </w:del>
          </w:p>
        </w:tc>
        <w:tc>
          <w:tcPr>
            <w:tcW w:w="6755" w:type="dxa"/>
            <w:tcMar>
              <w:top w:w="85" w:type="dxa"/>
              <w:left w:w="85" w:type="dxa"/>
              <w:bottom w:w="85" w:type="dxa"/>
              <w:right w:w="85" w:type="dxa"/>
            </w:tcMar>
          </w:tcPr>
          <w:p w14:paraId="698398DA" w14:textId="51172370" w:rsidR="00911084" w:rsidDel="000B0D96" w:rsidRDefault="00D32827">
            <w:pPr>
              <w:tabs>
                <w:tab w:val="clear" w:pos="851"/>
              </w:tabs>
              <w:spacing w:after="58"/>
              <w:rPr>
                <w:del w:id="15" w:author="Author"/>
                <w:bCs/>
              </w:rPr>
            </w:pPr>
            <w:bookmarkStart w:id="16" w:name="PlanOut"/>
            <w:bookmarkEnd w:id="16"/>
            <w:del w:id="17" w:author="Author">
              <w:r w:rsidDel="000B0D96">
                <w:rPr>
                  <w:bCs/>
                </w:rPr>
                <w:delText>No applicable</w:delText>
              </w:r>
            </w:del>
          </w:p>
        </w:tc>
      </w:tr>
      <w:tr w:rsidR="00911084" w14:paraId="56C3FFA7" w14:textId="77777777">
        <w:trPr>
          <w:jc w:val="center"/>
        </w:trPr>
        <w:tc>
          <w:tcPr>
            <w:tcW w:w="2245" w:type="dxa"/>
            <w:tcMar>
              <w:top w:w="85" w:type="dxa"/>
              <w:left w:w="85" w:type="dxa"/>
              <w:bottom w:w="85" w:type="dxa"/>
              <w:right w:w="85" w:type="dxa"/>
            </w:tcMar>
          </w:tcPr>
          <w:p w14:paraId="27244E4F"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36DCFC33" w14:textId="0A0660E7" w:rsidR="00911084" w:rsidRDefault="00D32827">
            <w:pPr>
              <w:tabs>
                <w:tab w:val="clear" w:pos="851"/>
              </w:tabs>
              <w:spacing w:after="58"/>
              <w:rPr>
                <w:bCs/>
              </w:rPr>
            </w:pPr>
            <w:bookmarkStart w:id="18" w:name="Action"/>
            <w:bookmarkEnd w:id="18"/>
            <w:r>
              <w:rPr>
                <w:bCs/>
              </w:rPr>
              <w:t>Paragraph [</w:t>
            </w:r>
            <w:r w:rsidR="00CE7B0A" w:rsidRPr="00DD5756">
              <w:rPr>
                <w:bCs/>
                <w:highlight w:val="yellow"/>
              </w:rPr>
              <w:t>9</w:t>
            </w:r>
            <w:r>
              <w:rPr>
                <w:bCs/>
              </w:rPr>
              <w:t>]</w:t>
            </w:r>
          </w:p>
        </w:tc>
      </w:tr>
      <w:tr w:rsidR="00911084" w14:paraId="4BF41271" w14:textId="77777777">
        <w:trPr>
          <w:jc w:val="center"/>
        </w:trPr>
        <w:tc>
          <w:tcPr>
            <w:tcW w:w="2245" w:type="dxa"/>
            <w:tcMar>
              <w:top w:w="85" w:type="dxa"/>
              <w:left w:w="85" w:type="dxa"/>
              <w:bottom w:w="85" w:type="dxa"/>
              <w:right w:w="85" w:type="dxa"/>
            </w:tcMar>
          </w:tcPr>
          <w:p w14:paraId="38337C51"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p w14:paraId="2A34F051" w14:textId="093222F6" w:rsidR="00911084" w:rsidRDefault="00D32827">
            <w:pPr>
              <w:tabs>
                <w:tab w:val="clear" w:pos="851"/>
              </w:tabs>
              <w:spacing w:after="58"/>
              <w:rPr>
                <w:bCs/>
              </w:rPr>
            </w:pPr>
            <w:bookmarkStart w:id="19" w:name="Reldoc"/>
            <w:bookmarkEnd w:id="19"/>
            <w:r w:rsidRPr="00C06058">
              <w:rPr>
                <w:bCs/>
                <w:highlight w:val="yellow"/>
              </w:rPr>
              <w:t>NCSR 7/12</w:t>
            </w:r>
            <w:r>
              <w:rPr>
                <w:bCs/>
              </w:rPr>
              <w:t>; NCSR</w:t>
            </w:r>
            <w:r w:rsidR="00C06058">
              <w:rPr>
                <w:bCs/>
              </w:rPr>
              <w:t xml:space="preserve"> 7</w:t>
            </w:r>
            <w:r w:rsidR="00047F62">
              <w:rPr>
                <w:bCs/>
              </w:rPr>
              <w:t>/</w:t>
            </w:r>
            <w:r w:rsidR="00C06058">
              <w:rPr>
                <w:bCs/>
              </w:rPr>
              <w:t>I</w:t>
            </w:r>
            <w:r w:rsidR="00047F62">
              <w:rPr>
                <w:bCs/>
              </w:rPr>
              <w:t>NF</w:t>
            </w:r>
            <w:r w:rsidR="00C06058">
              <w:rPr>
                <w:bCs/>
              </w:rPr>
              <w:t>.6</w:t>
            </w:r>
          </w:p>
        </w:tc>
      </w:tr>
    </w:tbl>
    <w:p w14:paraId="7BC661FE" w14:textId="77777777" w:rsidR="008B3776" w:rsidRDefault="008B3776">
      <w:pPr>
        <w:tabs>
          <w:tab w:val="clear" w:pos="851"/>
        </w:tabs>
      </w:pPr>
    </w:p>
    <w:p w14:paraId="545172C2" w14:textId="77777777" w:rsidR="00275ED1" w:rsidRDefault="00275ED1" w:rsidP="00275ED1">
      <w:pPr>
        <w:tabs>
          <w:tab w:val="clear" w:pos="851"/>
        </w:tabs>
        <w:rPr>
          <w:b/>
          <w:lang w:eastAsia="ja-JP"/>
        </w:rPr>
      </w:pPr>
      <w:r>
        <w:rPr>
          <w:rFonts w:hint="eastAsia"/>
          <w:b/>
          <w:lang w:eastAsia="ja-JP"/>
        </w:rPr>
        <w:t>Introduction</w:t>
      </w:r>
    </w:p>
    <w:p w14:paraId="53AC5EEE" w14:textId="77777777" w:rsidR="00275ED1" w:rsidRPr="00116F1F" w:rsidRDefault="00275ED1" w:rsidP="00275ED1">
      <w:pPr>
        <w:tabs>
          <w:tab w:val="clear" w:pos="851"/>
        </w:tabs>
        <w:rPr>
          <w:b/>
          <w:lang w:eastAsia="ja-JP"/>
        </w:rPr>
      </w:pPr>
    </w:p>
    <w:p w14:paraId="16C2C43A" w14:textId="1710543E" w:rsidR="00275ED1" w:rsidRDefault="00BA2D21" w:rsidP="00BA2D21">
      <w:pPr>
        <w:numPr>
          <w:ilvl w:val="0"/>
          <w:numId w:val="8"/>
        </w:numPr>
        <w:ind w:left="0" w:firstLine="0"/>
        <w:rPr>
          <w:lang w:eastAsia="ja-JP"/>
        </w:rPr>
      </w:pPr>
      <w:r>
        <w:rPr>
          <w:lang w:eastAsia="ja-JP"/>
        </w:rPr>
        <w:t xml:space="preserve">At the fifteenth meeting of the joint IMO/ITU Experts Group on Maritime radiocommunication matters, the technical standardization for a public mobile network in the context of maritime safety was reviewed. </w:t>
      </w:r>
    </w:p>
    <w:p w14:paraId="687C9674" w14:textId="77777777" w:rsidR="008A22ED" w:rsidRDefault="008A22ED" w:rsidP="008A22ED">
      <w:pPr>
        <w:rPr>
          <w:lang w:eastAsia="ja-JP"/>
        </w:rPr>
      </w:pPr>
    </w:p>
    <w:p w14:paraId="2FB57044" w14:textId="77777777" w:rsidR="00EC553A" w:rsidRDefault="00275ED1" w:rsidP="00BA2D21">
      <w:pPr>
        <w:numPr>
          <w:ilvl w:val="0"/>
          <w:numId w:val="8"/>
        </w:numPr>
        <w:ind w:left="0" w:firstLine="0"/>
        <w:rPr>
          <w:lang w:eastAsia="ja-JP"/>
        </w:rPr>
      </w:pPr>
      <w:r>
        <w:rPr>
          <w:lang w:eastAsia="ja-JP"/>
        </w:rPr>
        <w:t>Paragraph 8.9 of document NCSR 7/12 identified that IMO should be more proactive and get involved in the work of the 3rd Generation partnership project (3GPP). Noting that IALA had been approached already by 3GPP, the Group invited IALA to keep IMO informed of future developments.</w:t>
      </w:r>
      <w:r w:rsidR="00EC553A">
        <w:rPr>
          <w:lang w:eastAsia="ja-JP"/>
        </w:rPr>
        <w:t xml:space="preserve"> </w:t>
      </w:r>
    </w:p>
    <w:p w14:paraId="5EA0BF56" w14:textId="77777777" w:rsidR="00EC553A" w:rsidRDefault="00EC553A" w:rsidP="00EC553A">
      <w:pPr>
        <w:pStyle w:val="ListParagraph"/>
        <w:rPr>
          <w:lang w:eastAsia="ja-JP"/>
        </w:rPr>
      </w:pPr>
    </w:p>
    <w:p w14:paraId="3925A01E" w14:textId="65856FC7" w:rsidR="00275ED1" w:rsidRDefault="00EC553A" w:rsidP="00BA2D21">
      <w:pPr>
        <w:numPr>
          <w:ilvl w:val="0"/>
          <w:numId w:val="8"/>
        </w:numPr>
        <w:ind w:left="0" w:firstLine="0"/>
        <w:rPr>
          <w:lang w:eastAsia="ja-JP"/>
        </w:rPr>
      </w:pPr>
      <w:r>
        <w:rPr>
          <w:lang w:eastAsia="ja-JP"/>
        </w:rPr>
        <w:t>IALA continues to follow the developments of 3GPP</w:t>
      </w:r>
      <w:r w:rsidR="005C4B0F">
        <w:rPr>
          <w:lang w:eastAsia="ja-JP"/>
        </w:rPr>
        <w:t xml:space="preserve">, recognising the work on mobile technologies at the ITU on International Mobile Telecommunications (IMT).  </w:t>
      </w:r>
      <w:r w:rsidR="009663C3">
        <w:rPr>
          <w:lang w:eastAsia="ja-JP"/>
        </w:rPr>
        <w:t>IALA has moved to adopt the more generic terminology of IMT</w:t>
      </w:r>
      <w:r w:rsidR="007E3C74">
        <w:rPr>
          <w:lang w:eastAsia="ja-JP"/>
        </w:rPr>
        <w:t xml:space="preserve">.  </w:t>
      </w:r>
    </w:p>
    <w:p w14:paraId="48EEB0E6" w14:textId="4B1E171C" w:rsidR="00275ED1" w:rsidRDefault="00275ED1" w:rsidP="00275ED1">
      <w:pPr>
        <w:rPr>
          <w:lang w:eastAsia="ja-JP"/>
        </w:rPr>
      </w:pPr>
    </w:p>
    <w:p w14:paraId="20CBDAD3" w14:textId="77777777" w:rsidR="00112805" w:rsidRDefault="00112805">
      <w:pPr>
        <w:tabs>
          <w:tab w:val="clear" w:pos="851"/>
        </w:tabs>
        <w:jc w:val="left"/>
        <w:rPr>
          <w:b/>
          <w:bCs/>
          <w:lang w:eastAsia="ja-JP"/>
        </w:rPr>
      </w:pPr>
      <w:r>
        <w:rPr>
          <w:b/>
          <w:bCs/>
          <w:lang w:eastAsia="ja-JP"/>
        </w:rPr>
        <w:br w:type="page"/>
      </w:r>
    </w:p>
    <w:p w14:paraId="5C6963A3" w14:textId="347FAAE5" w:rsidR="007E3C74" w:rsidRPr="00DC5261" w:rsidRDefault="007E3C74" w:rsidP="00275ED1">
      <w:pPr>
        <w:rPr>
          <w:b/>
          <w:bCs/>
          <w:lang w:eastAsia="ja-JP"/>
        </w:rPr>
      </w:pPr>
      <w:r w:rsidRPr="00DC5261">
        <w:rPr>
          <w:b/>
          <w:bCs/>
          <w:lang w:eastAsia="ja-JP"/>
        </w:rPr>
        <w:lastRenderedPageBreak/>
        <w:t xml:space="preserve">Update on 3GPP developments </w:t>
      </w:r>
    </w:p>
    <w:p w14:paraId="269B5623" w14:textId="77777777" w:rsidR="00DC5261" w:rsidRDefault="00DC5261" w:rsidP="00DC5261">
      <w:pPr>
        <w:pStyle w:val="ListParagraph"/>
        <w:rPr>
          <w:lang w:eastAsia="ja-JP"/>
        </w:rPr>
      </w:pPr>
    </w:p>
    <w:p w14:paraId="3044398F" w14:textId="1715C101" w:rsidR="00DC5261" w:rsidRDefault="00DC5261" w:rsidP="00DC5261">
      <w:pPr>
        <w:numPr>
          <w:ilvl w:val="0"/>
          <w:numId w:val="8"/>
        </w:numPr>
        <w:ind w:left="0" w:firstLine="0"/>
        <w:rPr>
          <w:lang w:eastAsia="ja-JP"/>
        </w:rPr>
      </w:pPr>
      <w:r>
        <w:rPr>
          <w:lang w:eastAsia="ja-JP"/>
        </w:rPr>
        <w:t xml:space="preserve">3GPP has provided IALA with </w:t>
      </w:r>
      <w:r w:rsidR="00F17133">
        <w:rPr>
          <w:lang w:eastAsia="ja-JP"/>
        </w:rPr>
        <w:t>information on developments in 5G</w:t>
      </w:r>
      <w:r w:rsidR="00386EF8">
        <w:rPr>
          <w:lang w:eastAsia="ja-JP"/>
        </w:rPr>
        <w:t xml:space="preserve">, including those 5G enabling technologies specified in the 3GPP release 16 technical specification which could be applicable in the maritime domain.  </w:t>
      </w:r>
      <w:r w:rsidR="00F97350">
        <w:rPr>
          <w:lang w:eastAsia="ja-JP"/>
        </w:rPr>
        <w:t xml:space="preserve">The following points are noted: </w:t>
      </w:r>
    </w:p>
    <w:p w14:paraId="3899FA96" w14:textId="062F2151" w:rsidR="00F97350" w:rsidRDefault="00F97350" w:rsidP="00F97350">
      <w:pPr>
        <w:rPr>
          <w:lang w:eastAsia="ja-JP"/>
        </w:rPr>
      </w:pPr>
    </w:p>
    <w:p w14:paraId="591DC537" w14:textId="07E31AA9" w:rsidR="00F97350" w:rsidRDefault="00B33F2B" w:rsidP="00B33F2B">
      <w:pPr>
        <w:tabs>
          <w:tab w:val="clear" w:pos="851"/>
        </w:tabs>
        <w:ind w:left="1440" w:hanging="720"/>
        <w:rPr>
          <w:lang w:eastAsia="ja-JP"/>
        </w:rPr>
      </w:pPr>
      <w:r>
        <w:rPr>
          <w:lang w:eastAsia="ja-JP"/>
        </w:rPr>
        <w:t>.1</w:t>
      </w:r>
      <w:r>
        <w:rPr>
          <w:lang w:eastAsia="ja-JP"/>
        </w:rPr>
        <w:tab/>
      </w:r>
      <w:r w:rsidR="00CC5DD7">
        <w:rPr>
          <w:lang w:eastAsia="ja-JP"/>
        </w:rPr>
        <w:t>Release 16 has been complete</w:t>
      </w:r>
      <w:r w:rsidR="00DC4924">
        <w:rPr>
          <w:lang w:eastAsia="ja-JP"/>
        </w:rPr>
        <w:t>d</w:t>
      </w:r>
      <w:r w:rsidR="00D9322A">
        <w:rPr>
          <w:rStyle w:val="FootnoteReference"/>
          <w:lang w:eastAsia="ja-JP"/>
        </w:rPr>
        <w:footnoteReference w:id="1"/>
      </w:r>
      <w:r w:rsidR="00DC4924">
        <w:rPr>
          <w:lang w:eastAsia="ja-JP"/>
        </w:rPr>
        <w:t xml:space="preserve">.  Release 16 </w:t>
      </w:r>
      <w:r w:rsidR="009F7733">
        <w:rPr>
          <w:lang w:eastAsia="ja-JP"/>
        </w:rPr>
        <w:t>brings</w:t>
      </w:r>
      <w:r w:rsidR="00DC4924">
        <w:rPr>
          <w:lang w:eastAsia="ja-JP"/>
        </w:rPr>
        <w:t xml:space="preserve"> IMT-2020 submission for an initial full 3GPP 5G system to completion.  </w:t>
      </w:r>
    </w:p>
    <w:p w14:paraId="4460E94F" w14:textId="4B552289" w:rsidR="00DC5261" w:rsidRDefault="00DC5261" w:rsidP="00DC5261">
      <w:pPr>
        <w:rPr>
          <w:lang w:eastAsia="ja-JP"/>
        </w:rPr>
      </w:pPr>
    </w:p>
    <w:p w14:paraId="1C1AC115" w14:textId="75C6F3B5" w:rsidR="009F7733" w:rsidRDefault="00B33F2B" w:rsidP="00B33F2B">
      <w:pPr>
        <w:ind w:left="1440" w:hanging="630"/>
        <w:rPr>
          <w:lang w:eastAsia="ja-JP"/>
        </w:rPr>
      </w:pPr>
      <w:r>
        <w:rPr>
          <w:lang w:eastAsia="ja-JP"/>
        </w:rPr>
        <w:t>.2</w:t>
      </w:r>
      <w:r>
        <w:rPr>
          <w:lang w:eastAsia="ja-JP"/>
        </w:rPr>
        <w:tab/>
      </w:r>
      <w:r w:rsidR="009F7733">
        <w:rPr>
          <w:lang w:eastAsia="ja-JP"/>
        </w:rPr>
        <w:t xml:space="preserve">5G enabling </w:t>
      </w:r>
      <w:r w:rsidR="00A34D26" w:rsidRPr="00A34D26">
        <w:rPr>
          <w:lang w:eastAsia="ja-JP"/>
        </w:rPr>
        <w:t>technologies specified in Release 16 specifications can be applicable in maritime domain though they may need additional further work to provide more optimized performance and better user experience of maritime communication services over 5G system.</w:t>
      </w:r>
    </w:p>
    <w:p w14:paraId="39C130A5" w14:textId="77777777" w:rsidR="007E3C74" w:rsidRDefault="007E3C74" w:rsidP="00275ED1">
      <w:pPr>
        <w:rPr>
          <w:lang w:eastAsia="ja-JP"/>
        </w:rPr>
      </w:pPr>
    </w:p>
    <w:p w14:paraId="15AFAEAE" w14:textId="1D0EEB51" w:rsidR="00B33F2B" w:rsidRDefault="00B33F2B" w:rsidP="00CE7B0A">
      <w:pPr>
        <w:tabs>
          <w:tab w:val="clear" w:pos="851"/>
        </w:tabs>
        <w:ind w:left="1440" w:hanging="630"/>
        <w:rPr>
          <w:rStyle w:val="Hyperlink"/>
          <w:rFonts w:cs="Arial"/>
          <w:lang w:eastAsia="ko-KR"/>
        </w:rPr>
      </w:pPr>
      <w:r>
        <w:rPr>
          <w:rFonts w:cs="Arial"/>
          <w:lang w:eastAsia="ko-KR"/>
        </w:rPr>
        <w:t>.3</w:t>
      </w:r>
      <w:r>
        <w:rPr>
          <w:rFonts w:cs="Arial"/>
          <w:lang w:eastAsia="ko-KR"/>
        </w:rPr>
        <w:tab/>
      </w:r>
      <w:r w:rsidR="00D340B6">
        <w:rPr>
          <w:rFonts w:cs="Arial"/>
          <w:lang w:eastAsia="ko-KR"/>
        </w:rPr>
        <w:t>3GPP TS 21.916 specification provides the summary of Release 16 work items including MARCOM</w:t>
      </w:r>
      <w:r w:rsidR="001A7491">
        <w:rPr>
          <w:rStyle w:val="FootnoteReference"/>
          <w:rFonts w:cs="Arial"/>
          <w:lang w:eastAsia="ko-KR"/>
        </w:rPr>
        <w:footnoteReference w:id="2"/>
      </w:r>
      <w:r w:rsidR="00D340B6">
        <w:rPr>
          <w:rFonts w:cs="Arial"/>
          <w:lang w:eastAsia="ko-KR"/>
        </w:rPr>
        <w:t>.</w:t>
      </w:r>
    </w:p>
    <w:p w14:paraId="496516D0" w14:textId="4628FA43" w:rsidR="00B33F2B" w:rsidRDefault="00B33F2B">
      <w:pPr>
        <w:tabs>
          <w:tab w:val="clear" w:pos="851"/>
        </w:tabs>
        <w:rPr>
          <w:rStyle w:val="Hyperlink"/>
          <w:rFonts w:cs="Arial"/>
          <w:lang w:eastAsia="ko-KR"/>
        </w:rPr>
      </w:pPr>
    </w:p>
    <w:p w14:paraId="0E576A64" w14:textId="6DB05E3F" w:rsidR="00817422" w:rsidRDefault="00B33F2B">
      <w:pPr>
        <w:tabs>
          <w:tab w:val="clear" w:pos="851"/>
        </w:tabs>
      </w:pPr>
      <w:r>
        <w:t>5</w:t>
      </w:r>
      <w:r>
        <w:tab/>
      </w:r>
      <w:r w:rsidR="00FA5EF1">
        <w:t>Ongoing standardization works in 3GPP is continuing</w:t>
      </w:r>
      <w:r w:rsidR="00CC7845">
        <w:t>, with enhancements to follow Release 17.  Due to the impact of COVID-19, Release 17 completion date is likely to be delayed</w:t>
      </w:r>
      <w:r w:rsidR="00F0291A">
        <w:rPr>
          <w:rStyle w:val="FootnoteReference"/>
        </w:rPr>
        <w:footnoteReference w:id="3"/>
      </w:r>
      <w:r w:rsidR="00CC7845">
        <w:t>.</w:t>
      </w:r>
    </w:p>
    <w:p w14:paraId="0CE39814" w14:textId="77777777" w:rsidR="00AF791C" w:rsidRDefault="00AF791C">
      <w:pPr>
        <w:tabs>
          <w:tab w:val="clear" w:pos="851"/>
        </w:tabs>
        <w:rPr>
          <w:b/>
          <w:bCs/>
        </w:rPr>
      </w:pPr>
    </w:p>
    <w:p w14:paraId="71D9405A" w14:textId="743E161F" w:rsidR="00817422" w:rsidRPr="00AF5BF5" w:rsidRDefault="00265C97">
      <w:pPr>
        <w:tabs>
          <w:tab w:val="clear" w:pos="851"/>
        </w:tabs>
        <w:rPr>
          <w:b/>
          <w:bCs/>
        </w:rPr>
      </w:pPr>
      <w:r w:rsidRPr="00AF5BF5">
        <w:rPr>
          <w:b/>
          <w:bCs/>
        </w:rPr>
        <w:t xml:space="preserve">Development of IMT </w:t>
      </w:r>
    </w:p>
    <w:p w14:paraId="2D1AA3C0" w14:textId="7208C055" w:rsidR="00265C97" w:rsidRDefault="00265C97">
      <w:pPr>
        <w:tabs>
          <w:tab w:val="clear" w:pos="851"/>
        </w:tabs>
      </w:pPr>
    </w:p>
    <w:p w14:paraId="54C776F0" w14:textId="4A777F22" w:rsidR="00265C97" w:rsidRDefault="00265C97">
      <w:pPr>
        <w:tabs>
          <w:tab w:val="clear" w:pos="851"/>
        </w:tabs>
      </w:pPr>
      <w:r>
        <w:t>6</w:t>
      </w:r>
      <w:r>
        <w:tab/>
      </w:r>
      <w:r w:rsidR="00185A00">
        <w:t xml:space="preserve">IALA continues to review the opportunities for integration and use of IMT to support </w:t>
      </w:r>
      <w:r w:rsidR="00457DE0">
        <w:t xml:space="preserve">marine </w:t>
      </w:r>
      <w:r w:rsidR="00185A00">
        <w:t xml:space="preserve">aids to navigation.  </w:t>
      </w:r>
      <w:r w:rsidR="00CC4D3F">
        <w:t>This has included a clarification of</w:t>
      </w:r>
      <w:r w:rsidR="00185A00">
        <w:t xml:space="preserve"> the major system milestones</w:t>
      </w:r>
      <w:r w:rsidR="00894281">
        <w:t xml:space="preserve"> for IMT, as well as the common terminology used for referencing the technologie</w:t>
      </w:r>
      <w:r w:rsidR="00CC4D3F">
        <w:t xml:space="preserve">s.  The result of the current work at IALA </w:t>
      </w:r>
      <w:r w:rsidR="005A184C">
        <w:t xml:space="preserve">regarding the developments of the technology </w:t>
      </w:r>
      <w:r w:rsidR="00D9322A">
        <w:t xml:space="preserve">from </w:t>
      </w:r>
      <w:r w:rsidR="005A184C">
        <w:t xml:space="preserve">1G in the 1980’s to current day is provided in </w:t>
      </w:r>
      <w:commentRangeStart w:id="20"/>
      <w:r w:rsidR="005A184C" w:rsidRPr="00112805">
        <w:rPr>
          <w:highlight w:val="yellow"/>
        </w:rPr>
        <w:t>Table X.</w:t>
      </w:r>
      <w:r w:rsidR="005A184C">
        <w:t xml:space="preserve"> </w:t>
      </w:r>
      <w:commentRangeEnd w:id="20"/>
      <w:r w:rsidR="00F00E72">
        <w:rPr>
          <w:rStyle w:val="CommentReference"/>
        </w:rPr>
        <w:commentReference w:id="20"/>
      </w:r>
    </w:p>
    <w:p w14:paraId="546309A0" w14:textId="0B6A1157" w:rsidR="00AF5BF5" w:rsidRDefault="00AF5BF5">
      <w:pPr>
        <w:tabs>
          <w:tab w:val="clear" w:pos="851"/>
        </w:tabs>
      </w:pPr>
    </w:p>
    <w:tbl>
      <w:tblPr>
        <w:tblStyle w:val="TableGrid1"/>
        <w:tblW w:w="9085" w:type="dxa"/>
        <w:tblLook w:val="04A0" w:firstRow="1" w:lastRow="0" w:firstColumn="1" w:lastColumn="0" w:noHBand="0" w:noVBand="1"/>
      </w:tblPr>
      <w:tblGrid>
        <w:gridCol w:w="1378"/>
        <w:gridCol w:w="7707"/>
      </w:tblGrid>
      <w:tr w:rsidR="00641675" w:rsidRPr="00BC5284" w14:paraId="3CBD2319" w14:textId="77777777" w:rsidTr="00112805">
        <w:trPr>
          <w:cantSplit/>
          <w:tblHeader/>
        </w:trPr>
        <w:tc>
          <w:tcPr>
            <w:tcW w:w="1378" w:type="dxa"/>
            <w:hideMark/>
          </w:tcPr>
          <w:p w14:paraId="38438533" w14:textId="77777777" w:rsidR="00641675" w:rsidRPr="00BC5284" w:rsidRDefault="00641675" w:rsidP="004448A4">
            <w:pPr>
              <w:jc w:val="center"/>
              <w:rPr>
                <w:rFonts w:cstheme="minorHAnsi"/>
                <w:b/>
                <w:bCs/>
              </w:rPr>
            </w:pPr>
            <w:r w:rsidRPr="00BC5284">
              <w:rPr>
                <w:rFonts w:cstheme="minorHAnsi"/>
                <w:b/>
                <w:bCs/>
              </w:rPr>
              <w:t>Generation</w:t>
            </w:r>
          </w:p>
        </w:tc>
        <w:tc>
          <w:tcPr>
            <w:tcW w:w="7707" w:type="dxa"/>
            <w:hideMark/>
          </w:tcPr>
          <w:p w14:paraId="1159CA93" w14:textId="77777777" w:rsidR="00641675" w:rsidRPr="00BC5284" w:rsidRDefault="00641675" w:rsidP="004448A4">
            <w:pPr>
              <w:jc w:val="center"/>
              <w:rPr>
                <w:rFonts w:cstheme="minorHAnsi"/>
                <w:b/>
                <w:bCs/>
              </w:rPr>
            </w:pPr>
            <w:r w:rsidRPr="00BC5284">
              <w:rPr>
                <w:rFonts w:cstheme="minorHAnsi"/>
                <w:b/>
                <w:bCs/>
              </w:rPr>
              <w:t>Major Systems Milestones</w:t>
            </w:r>
          </w:p>
        </w:tc>
      </w:tr>
      <w:tr w:rsidR="00641675" w:rsidRPr="00497FDA" w14:paraId="123E7776" w14:textId="77777777" w:rsidTr="00112805">
        <w:trPr>
          <w:cantSplit/>
          <w:trHeight w:val="2726"/>
        </w:trPr>
        <w:tc>
          <w:tcPr>
            <w:tcW w:w="1378" w:type="dxa"/>
            <w:hideMark/>
          </w:tcPr>
          <w:p w14:paraId="3EF84AAD" w14:textId="77777777" w:rsidR="00641675" w:rsidRPr="00BC5284" w:rsidRDefault="00641675" w:rsidP="004448A4">
            <w:pPr>
              <w:rPr>
                <w:rFonts w:cstheme="minorHAnsi"/>
              </w:rPr>
            </w:pPr>
            <w:r w:rsidRPr="00BC5284">
              <w:rPr>
                <w:rFonts w:cstheme="minorHAnsi"/>
              </w:rPr>
              <w:t>1G</w:t>
            </w:r>
          </w:p>
        </w:tc>
        <w:tc>
          <w:tcPr>
            <w:tcW w:w="7707" w:type="dxa"/>
            <w:hideMark/>
          </w:tcPr>
          <w:p w14:paraId="5655AB75" w14:textId="77777777" w:rsidR="00641675" w:rsidRPr="00112805" w:rsidRDefault="00641675" w:rsidP="004448A4">
            <w:pPr>
              <w:rPr>
                <w:rFonts w:cs="Arial"/>
                <w:sz w:val="20"/>
                <w:szCs w:val="20"/>
              </w:rPr>
            </w:pPr>
            <w:r w:rsidRPr="00112805">
              <w:rPr>
                <w:rFonts w:cs="Arial"/>
                <w:sz w:val="20"/>
                <w:szCs w:val="20"/>
              </w:rPr>
              <w:t xml:space="preserve">Analogue technology, from the 1980s onwards.  Various technologies were deployed, Nationally or Regionally, including: </w:t>
            </w:r>
          </w:p>
          <w:p w14:paraId="2F9F94D3" w14:textId="77777777" w:rsidR="00641675" w:rsidRPr="00112805" w:rsidRDefault="00641675" w:rsidP="004448A4">
            <w:pPr>
              <w:rPr>
                <w:rFonts w:cs="Arial"/>
                <w:sz w:val="20"/>
                <w:szCs w:val="20"/>
              </w:rPr>
            </w:pPr>
          </w:p>
          <w:p w14:paraId="181D3D05" w14:textId="77777777" w:rsidR="00641675" w:rsidRPr="00112805" w:rsidRDefault="00641675" w:rsidP="00641675">
            <w:pPr>
              <w:pStyle w:val="ListParagraph"/>
              <w:numPr>
                <w:ilvl w:val="0"/>
                <w:numId w:val="9"/>
              </w:numPr>
              <w:tabs>
                <w:tab w:val="clear" w:pos="851"/>
              </w:tabs>
              <w:jc w:val="left"/>
              <w:rPr>
                <w:rFonts w:cs="Arial"/>
                <w:sz w:val="20"/>
                <w:szCs w:val="20"/>
              </w:rPr>
            </w:pPr>
            <w:r w:rsidRPr="00112805">
              <w:rPr>
                <w:rFonts w:cs="Arial"/>
                <w:sz w:val="20"/>
                <w:szCs w:val="20"/>
              </w:rPr>
              <w:t xml:space="preserve">NMT (Nordic Mobile Telephone), </w:t>
            </w:r>
          </w:p>
          <w:p w14:paraId="34BA9E8A" w14:textId="77777777" w:rsidR="00641675" w:rsidRPr="00112805" w:rsidRDefault="00641675" w:rsidP="00641675">
            <w:pPr>
              <w:pStyle w:val="ListParagraph"/>
              <w:numPr>
                <w:ilvl w:val="0"/>
                <w:numId w:val="9"/>
              </w:numPr>
              <w:tabs>
                <w:tab w:val="clear" w:pos="851"/>
              </w:tabs>
              <w:jc w:val="left"/>
              <w:rPr>
                <w:rFonts w:cs="Arial"/>
                <w:sz w:val="20"/>
                <w:szCs w:val="20"/>
              </w:rPr>
            </w:pPr>
            <w:r w:rsidRPr="00112805">
              <w:rPr>
                <w:rFonts w:cs="Arial"/>
                <w:sz w:val="20"/>
                <w:szCs w:val="20"/>
              </w:rPr>
              <w:t xml:space="preserve">AMPS (Advanced Mobile Phone System), </w:t>
            </w:r>
          </w:p>
          <w:p w14:paraId="7660F709" w14:textId="77777777" w:rsidR="00641675" w:rsidRPr="00112805" w:rsidRDefault="00641675" w:rsidP="00641675">
            <w:pPr>
              <w:pStyle w:val="ListParagraph"/>
              <w:numPr>
                <w:ilvl w:val="0"/>
                <w:numId w:val="9"/>
              </w:numPr>
              <w:tabs>
                <w:tab w:val="clear" w:pos="851"/>
              </w:tabs>
              <w:jc w:val="left"/>
              <w:rPr>
                <w:rFonts w:cs="Arial"/>
                <w:sz w:val="20"/>
                <w:szCs w:val="20"/>
              </w:rPr>
            </w:pPr>
            <w:r w:rsidRPr="00112805">
              <w:rPr>
                <w:rFonts w:cs="Arial"/>
                <w:sz w:val="20"/>
                <w:szCs w:val="20"/>
              </w:rPr>
              <w:t xml:space="preserve">TACS (Total Access Communications System), </w:t>
            </w:r>
          </w:p>
          <w:p w14:paraId="00F20B7C" w14:textId="77777777" w:rsidR="00641675" w:rsidRPr="00112805" w:rsidRDefault="00641675" w:rsidP="00641675">
            <w:pPr>
              <w:pStyle w:val="ListParagraph"/>
              <w:numPr>
                <w:ilvl w:val="0"/>
                <w:numId w:val="9"/>
              </w:numPr>
              <w:tabs>
                <w:tab w:val="clear" w:pos="851"/>
              </w:tabs>
              <w:jc w:val="left"/>
              <w:rPr>
                <w:rFonts w:cs="Arial"/>
                <w:sz w:val="20"/>
                <w:szCs w:val="20"/>
                <w:lang w:val="it-IT"/>
              </w:rPr>
            </w:pPr>
            <w:r w:rsidRPr="00112805">
              <w:rPr>
                <w:rFonts w:cs="Arial"/>
                <w:sz w:val="20"/>
                <w:szCs w:val="20"/>
                <w:lang w:val="it-IT"/>
              </w:rPr>
              <w:t xml:space="preserve">A-Netz to E-Netz, </w:t>
            </w:r>
          </w:p>
          <w:p w14:paraId="60AF4739" w14:textId="77777777" w:rsidR="00641675" w:rsidRPr="00112805" w:rsidRDefault="00641675" w:rsidP="00641675">
            <w:pPr>
              <w:pStyle w:val="ListParagraph"/>
              <w:numPr>
                <w:ilvl w:val="0"/>
                <w:numId w:val="9"/>
              </w:numPr>
              <w:tabs>
                <w:tab w:val="clear" w:pos="851"/>
              </w:tabs>
              <w:jc w:val="left"/>
              <w:rPr>
                <w:rFonts w:cs="Arial"/>
                <w:sz w:val="20"/>
                <w:szCs w:val="20"/>
              </w:rPr>
            </w:pPr>
            <w:proofErr w:type="spellStart"/>
            <w:r w:rsidRPr="00112805">
              <w:rPr>
                <w:rFonts w:cs="Arial"/>
                <w:sz w:val="20"/>
                <w:szCs w:val="20"/>
              </w:rPr>
              <w:t>Radiocom</w:t>
            </w:r>
            <w:proofErr w:type="spellEnd"/>
            <w:r w:rsidRPr="00112805">
              <w:rPr>
                <w:rFonts w:cs="Arial"/>
                <w:sz w:val="20"/>
                <w:szCs w:val="20"/>
              </w:rPr>
              <w:t xml:space="preserve"> 2000, </w:t>
            </w:r>
          </w:p>
          <w:p w14:paraId="3F4C31DF" w14:textId="77777777" w:rsidR="00641675" w:rsidRPr="00112805" w:rsidRDefault="00641675" w:rsidP="00641675">
            <w:pPr>
              <w:pStyle w:val="ListParagraph"/>
              <w:numPr>
                <w:ilvl w:val="0"/>
                <w:numId w:val="9"/>
              </w:numPr>
              <w:tabs>
                <w:tab w:val="clear" w:pos="851"/>
              </w:tabs>
              <w:jc w:val="left"/>
              <w:rPr>
                <w:rFonts w:cs="Arial"/>
                <w:sz w:val="20"/>
                <w:szCs w:val="20"/>
                <w:lang w:val="it-IT"/>
              </w:rPr>
            </w:pPr>
            <w:r w:rsidRPr="00112805">
              <w:rPr>
                <w:rFonts w:cs="Arial"/>
                <w:sz w:val="20"/>
                <w:szCs w:val="20"/>
                <w:lang w:val="it-IT"/>
              </w:rPr>
              <w:t xml:space="preserve">RTMI (Radio Telefono Mobile Integrato), </w:t>
            </w:r>
          </w:p>
          <w:p w14:paraId="692206FC" w14:textId="77777777" w:rsidR="00641675" w:rsidRPr="00112805" w:rsidRDefault="00641675" w:rsidP="00641675">
            <w:pPr>
              <w:pStyle w:val="ListParagraph"/>
              <w:numPr>
                <w:ilvl w:val="0"/>
                <w:numId w:val="9"/>
              </w:numPr>
              <w:tabs>
                <w:tab w:val="clear" w:pos="851"/>
              </w:tabs>
              <w:jc w:val="left"/>
              <w:rPr>
                <w:rFonts w:cs="Arial"/>
                <w:sz w:val="20"/>
                <w:szCs w:val="20"/>
              </w:rPr>
            </w:pPr>
            <w:r w:rsidRPr="00112805">
              <w:rPr>
                <w:rFonts w:cs="Arial"/>
                <w:sz w:val="20"/>
                <w:szCs w:val="20"/>
              </w:rPr>
              <w:t xml:space="preserve">JTACS (Japan Total Access Communications System) and </w:t>
            </w:r>
          </w:p>
          <w:p w14:paraId="5972DC9E" w14:textId="77777777" w:rsidR="00641675" w:rsidRPr="00112805" w:rsidRDefault="00641675" w:rsidP="00641675">
            <w:pPr>
              <w:pStyle w:val="ListParagraph"/>
              <w:numPr>
                <w:ilvl w:val="0"/>
                <w:numId w:val="9"/>
              </w:numPr>
              <w:tabs>
                <w:tab w:val="clear" w:pos="851"/>
              </w:tabs>
              <w:jc w:val="left"/>
              <w:rPr>
                <w:rFonts w:cs="Arial"/>
                <w:sz w:val="20"/>
                <w:szCs w:val="20"/>
              </w:rPr>
            </w:pPr>
            <w:r w:rsidRPr="00112805">
              <w:rPr>
                <w:rFonts w:cs="Arial"/>
                <w:sz w:val="20"/>
                <w:szCs w:val="20"/>
              </w:rPr>
              <w:t>TZ-80n (</w:t>
            </w:r>
            <w:proofErr w:type="spellStart"/>
            <w:r w:rsidRPr="00112805">
              <w:rPr>
                <w:rFonts w:cs="Arial"/>
                <w:sz w:val="20"/>
                <w:szCs w:val="20"/>
              </w:rPr>
              <w:t>Source:</w:t>
            </w:r>
            <w:hyperlink r:id="rId12" w:tgtFrame="_blank" w:history="1">
              <w:r w:rsidRPr="00112805">
                <w:rPr>
                  <w:rStyle w:val="Hyperlink"/>
                  <w:rFonts w:cs="Arial"/>
                  <w:sz w:val="20"/>
                  <w:szCs w:val="20"/>
                </w:rPr>
                <w:t>wikipedia</w:t>
              </w:r>
              <w:proofErr w:type="spellEnd"/>
            </w:hyperlink>
            <w:r w:rsidRPr="00112805">
              <w:rPr>
                <w:rFonts w:cs="Arial"/>
                <w:sz w:val="20"/>
                <w:szCs w:val="20"/>
              </w:rPr>
              <w:t>)</w:t>
            </w:r>
          </w:p>
          <w:p w14:paraId="268688E5" w14:textId="77777777" w:rsidR="00641675" w:rsidRPr="00112805" w:rsidRDefault="00641675" w:rsidP="004448A4">
            <w:pPr>
              <w:rPr>
                <w:rFonts w:cs="Arial"/>
                <w:sz w:val="20"/>
                <w:szCs w:val="20"/>
              </w:rPr>
            </w:pPr>
          </w:p>
        </w:tc>
      </w:tr>
      <w:tr w:rsidR="00641675" w:rsidRPr="00497FDA" w14:paraId="7DFC7A87" w14:textId="77777777" w:rsidTr="00112805">
        <w:trPr>
          <w:cantSplit/>
          <w:trHeight w:val="2159"/>
        </w:trPr>
        <w:tc>
          <w:tcPr>
            <w:tcW w:w="1378" w:type="dxa"/>
            <w:hideMark/>
          </w:tcPr>
          <w:p w14:paraId="01799B2D" w14:textId="77777777" w:rsidR="00641675" w:rsidRPr="00BC5284" w:rsidRDefault="00641675" w:rsidP="004448A4">
            <w:pPr>
              <w:rPr>
                <w:rFonts w:cstheme="minorHAnsi"/>
              </w:rPr>
            </w:pPr>
            <w:r w:rsidRPr="00BC5284">
              <w:rPr>
                <w:rFonts w:cstheme="minorHAnsi"/>
              </w:rPr>
              <w:t>2G</w:t>
            </w:r>
          </w:p>
        </w:tc>
        <w:tc>
          <w:tcPr>
            <w:tcW w:w="7707" w:type="dxa"/>
            <w:hideMark/>
          </w:tcPr>
          <w:p w14:paraId="3142AE64" w14:textId="77777777" w:rsidR="00641675" w:rsidRPr="00112805" w:rsidRDefault="00641675" w:rsidP="004448A4">
            <w:pPr>
              <w:rPr>
                <w:rFonts w:cs="Arial"/>
                <w:sz w:val="20"/>
                <w:szCs w:val="20"/>
              </w:rPr>
            </w:pPr>
            <w:r w:rsidRPr="00112805">
              <w:rPr>
                <w:rFonts w:cs="Arial"/>
                <w:sz w:val="20"/>
                <w:szCs w:val="20"/>
              </w:rPr>
              <w:t xml:space="preserve">First digital systems, deployed in the 1990s introducing voice, SMS and data services. The Primary 2G technologies are: </w:t>
            </w:r>
          </w:p>
          <w:p w14:paraId="66291023" w14:textId="77777777" w:rsidR="00641675" w:rsidRPr="00112805" w:rsidRDefault="00641675" w:rsidP="004448A4">
            <w:pPr>
              <w:rPr>
                <w:rFonts w:cs="Arial"/>
                <w:sz w:val="20"/>
                <w:szCs w:val="20"/>
              </w:rPr>
            </w:pPr>
          </w:p>
          <w:p w14:paraId="505D03F1" w14:textId="77777777" w:rsidR="00641675" w:rsidRPr="00112805" w:rsidRDefault="00641675" w:rsidP="00641675">
            <w:pPr>
              <w:pStyle w:val="ListParagraph"/>
              <w:numPr>
                <w:ilvl w:val="0"/>
                <w:numId w:val="10"/>
              </w:numPr>
              <w:tabs>
                <w:tab w:val="clear" w:pos="851"/>
              </w:tabs>
              <w:jc w:val="left"/>
              <w:rPr>
                <w:rFonts w:cs="Arial"/>
                <w:sz w:val="20"/>
                <w:szCs w:val="20"/>
              </w:rPr>
            </w:pPr>
            <w:r w:rsidRPr="00112805">
              <w:rPr>
                <w:rFonts w:cs="Arial"/>
                <w:sz w:val="20"/>
                <w:szCs w:val="20"/>
              </w:rPr>
              <w:t xml:space="preserve">GSM/GPRS &amp; EDGE, </w:t>
            </w:r>
          </w:p>
          <w:p w14:paraId="1B6D0207" w14:textId="77777777" w:rsidR="00641675" w:rsidRPr="00112805" w:rsidRDefault="00641675" w:rsidP="00641675">
            <w:pPr>
              <w:pStyle w:val="ListParagraph"/>
              <w:numPr>
                <w:ilvl w:val="0"/>
                <w:numId w:val="10"/>
              </w:numPr>
              <w:tabs>
                <w:tab w:val="clear" w:pos="851"/>
              </w:tabs>
              <w:jc w:val="left"/>
              <w:rPr>
                <w:rFonts w:cs="Arial"/>
                <w:sz w:val="20"/>
                <w:szCs w:val="20"/>
              </w:rPr>
            </w:pPr>
            <w:proofErr w:type="spellStart"/>
            <w:r w:rsidRPr="00112805">
              <w:rPr>
                <w:rFonts w:cs="Arial"/>
                <w:sz w:val="20"/>
                <w:szCs w:val="20"/>
              </w:rPr>
              <w:t>CDMAOne</w:t>
            </w:r>
            <w:proofErr w:type="spellEnd"/>
            <w:r w:rsidRPr="00112805">
              <w:rPr>
                <w:rFonts w:cs="Arial"/>
                <w:sz w:val="20"/>
                <w:szCs w:val="20"/>
              </w:rPr>
              <w:t xml:space="preserve">, </w:t>
            </w:r>
          </w:p>
          <w:p w14:paraId="3FF39957" w14:textId="77777777" w:rsidR="00641675" w:rsidRPr="00112805" w:rsidRDefault="00641675" w:rsidP="00641675">
            <w:pPr>
              <w:pStyle w:val="ListParagraph"/>
              <w:numPr>
                <w:ilvl w:val="0"/>
                <w:numId w:val="10"/>
              </w:numPr>
              <w:tabs>
                <w:tab w:val="clear" w:pos="851"/>
              </w:tabs>
              <w:jc w:val="left"/>
              <w:rPr>
                <w:rFonts w:cs="Arial"/>
                <w:sz w:val="20"/>
                <w:szCs w:val="20"/>
              </w:rPr>
            </w:pPr>
            <w:r w:rsidRPr="00112805">
              <w:rPr>
                <w:rFonts w:cs="Arial"/>
                <w:sz w:val="20"/>
                <w:szCs w:val="20"/>
              </w:rPr>
              <w:t xml:space="preserve">PDC, </w:t>
            </w:r>
          </w:p>
          <w:p w14:paraId="7F4E6D6D" w14:textId="77777777" w:rsidR="00641675" w:rsidRPr="00112805" w:rsidRDefault="00641675" w:rsidP="00641675">
            <w:pPr>
              <w:pStyle w:val="ListParagraph"/>
              <w:numPr>
                <w:ilvl w:val="0"/>
                <w:numId w:val="10"/>
              </w:numPr>
              <w:tabs>
                <w:tab w:val="clear" w:pos="851"/>
              </w:tabs>
              <w:jc w:val="left"/>
              <w:rPr>
                <w:rFonts w:cs="Arial"/>
                <w:sz w:val="20"/>
                <w:szCs w:val="20"/>
              </w:rPr>
            </w:pPr>
            <w:r w:rsidRPr="00112805">
              <w:rPr>
                <w:rFonts w:cs="Arial"/>
                <w:sz w:val="20"/>
                <w:szCs w:val="20"/>
              </w:rPr>
              <w:t xml:space="preserve">iDEN, </w:t>
            </w:r>
          </w:p>
          <w:p w14:paraId="7EC8F218" w14:textId="77777777" w:rsidR="00641675" w:rsidRPr="00112805" w:rsidRDefault="00641675" w:rsidP="00641675">
            <w:pPr>
              <w:pStyle w:val="ListParagraph"/>
              <w:numPr>
                <w:ilvl w:val="0"/>
                <w:numId w:val="10"/>
              </w:numPr>
              <w:tabs>
                <w:tab w:val="clear" w:pos="851"/>
              </w:tabs>
              <w:jc w:val="left"/>
              <w:rPr>
                <w:rFonts w:cs="Arial"/>
                <w:sz w:val="20"/>
                <w:szCs w:val="20"/>
              </w:rPr>
            </w:pPr>
            <w:r w:rsidRPr="00112805">
              <w:rPr>
                <w:rFonts w:cs="Arial"/>
                <w:sz w:val="20"/>
                <w:szCs w:val="20"/>
              </w:rPr>
              <w:t>IS-136 or D-AMPS.</w:t>
            </w:r>
          </w:p>
        </w:tc>
      </w:tr>
      <w:tr w:rsidR="00641675" w:rsidRPr="00497FDA" w14:paraId="3F5CC338" w14:textId="77777777" w:rsidTr="00A6753D">
        <w:trPr>
          <w:cantSplit/>
          <w:trHeight w:val="2906"/>
        </w:trPr>
        <w:tc>
          <w:tcPr>
            <w:tcW w:w="1378" w:type="dxa"/>
            <w:hideMark/>
          </w:tcPr>
          <w:p w14:paraId="59F577F7" w14:textId="77777777" w:rsidR="00641675" w:rsidRDefault="00641675" w:rsidP="004448A4">
            <w:pPr>
              <w:rPr>
                <w:rFonts w:cstheme="minorHAnsi"/>
              </w:rPr>
            </w:pPr>
            <w:r w:rsidRPr="00BC5284">
              <w:rPr>
                <w:rFonts w:cstheme="minorHAnsi"/>
              </w:rPr>
              <w:lastRenderedPageBreak/>
              <w:t>3G</w:t>
            </w:r>
          </w:p>
          <w:p w14:paraId="3908205D" w14:textId="77777777" w:rsidR="00641675" w:rsidRDefault="00641675" w:rsidP="004448A4">
            <w:pPr>
              <w:rPr>
                <w:rFonts w:cstheme="minorHAnsi"/>
              </w:rPr>
            </w:pPr>
          </w:p>
          <w:p w14:paraId="07CE5D44" w14:textId="77777777" w:rsidR="00641675" w:rsidRPr="00BC5284" w:rsidRDefault="00641675" w:rsidP="004448A4">
            <w:pPr>
              <w:rPr>
                <w:rFonts w:cstheme="minorHAnsi"/>
              </w:rPr>
            </w:pPr>
            <w:r>
              <w:rPr>
                <w:rFonts w:cstheme="minorHAnsi"/>
              </w:rPr>
              <w:t>IMT 2000</w:t>
            </w:r>
          </w:p>
        </w:tc>
        <w:tc>
          <w:tcPr>
            <w:tcW w:w="7707" w:type="dxa"/>
            <w:hideMark/>
          </w:tcPr>
          <w:p w14:paraId="12DCA624" w14:textId="77777777" w:rsidR="00641675" w:rsidRPr="00112805" w:rsidRDefault="00641675" w:rsidP="004448A4">
            <w:pPr>
              <w:pStyle w:val="NormalWeb"/>
              <w:rPr>
                <w:rFonts w:cs="Arial"/>
                <w:sz w:val="20"/>
                <w:szCs w:val="20"/>
              </w:rPr>
            </w:pPr>
            <w:r w:rsidRPr="00112805">
              <w:rPr>
                <w:rFonts w:cs="Arial"/>
                <w:sz w:val="20"/>
                <w:szCs w:val="20"/>
              </w:rPr>
              <w:t>The 3G system from 3GPP is based on evolved Global System for Mobile communication (GSM) core networks and the radio access technologies that they support.</w:t>
            </w:r>
          </w:p>
          <w:p w14:paraId="35DE5B8A" w14:textId="77777777" w:rsidR="00641675" w:rsidRPr="00112805" w:rsidRDefault="00641675" w:rsidP="004448A4">
            <w:pPr>
              <w:pStyle w:val="NormalWeb"/>
              <w:rPr>
                <w:rFonts w:cs="Arial"/>
                <w:sz w:val="20"/>
                <w:szCs w:val="20"/>
              </w:rPr>
            </w:pPr>
          </w:p>
          <w:p w14:paraId="2E6A9A45" w14:textId="3B08BFB1" w:rsidR="00641675" w:rsidRPr="00112805" w:rsidRDefault="00641675" w:rsidP="004448A4">
            <w:pPr>
              <w:pStyle w:val="NormalWeb"/>
              <w:rPr>
                <w:rFonts w:cs="Arial"/>
                <w:sz w:val="20"/>
                <w:szCs w:val="20"/>
              </w:rPr>
            </w:pPr>
            <w:r w:rsidRPr="00112805">
              <w:rPr>
                <w:rFonts w:cs="Arial"/>
                <w:sz w:val="20"/>
                <w:szCs w:val="20"/>
              </w:rPr>
              <w:t xml:space="preserve">This has allowed for the maintenance and development of GSM, with the evolution of General Packet Radio Service (GPRS) and Enhanced Data rates for GSM Evolution (EDGE), as well as further developments with the Universal Mobile Telecommunications System (UMTS) and </w:t>
            </w:r>
            <w:r w:rsidR="00D9322A" w:rsidRPr="00112805">
              <w:rPr>
                <w:rFonts w:cs="Arial"/>
                <w:sz w:val="20"/>
                <w:szCs w:val="20"/>
              </w:rPr>
              <w:t>High-Speed</w:t>
            </w:r>
            <w:r w:rsidRPr="00112805">
              <w:rPr>
                <w:rFonts w:cs="Arial"/>
                <w:sz w:val="20"/>
                <w:szCs w:val="20"/>
              </w:rPr>
              <w:t xml:space="preserve"> Packet data Access (HSPA).</w:t>
            </w:r>
          </w:p>
          <w:p w14:paraId="4AAD1A70" w14:textId="77777777" w:rsidR="00641675" w:rsidRPr="00112805" w:rsidRDefault="00641675" w:rsidP="004448A4">
            <w:pPr>
              <w:pStyle w:val="NormalWeb"/>
              <w:rPr>
                <w:rFonts w:cs="Arial"/>
                <w:sz w:val="20"/>
                <w:szCs w:val="20"/>
              </w:rPr>
            </w:pPr>
          </w:p>
          <w:p w14:paraId="308D7F63" w14:textId="1AC4B706" w:rsidR="00641675" w:rsidRPr="00112805" w:rsidRDefault="00641675" w:rsidP="004448A4">
            <w:pPr>
              <w:pStyle w:val="NormalWeb"/>
              <w:rPr>
                <w:rFonts w:cs="Arial"/>
                <w:sz w:val="20"/>
                <w:szCs w:val="20"/>
              </w:rPr>
            </w:pPr>
            <w:r w:rsidRPr="00112805">
              <w:rPr>
                <w:rFonts w:cs="Arial"/>
                <w:sz w:val="20"/>
                <w:szCs w:val="20"/>
              </w:rPr>
              <w:t>3G brought a global vision to the evolution of mobile networks, with the creation of the ITU's family of IMT-2000 systems which included EDGE, CDMA2000 1X/EVDO and UMTS-HSPA+ radio access technologies.</w:t>
            </w:r>
          </w:p>
        </w:tc>
      </w:tr>
      <w:tr w:rsidR="00641675" w:rsidRPr="00497FDA" w14:paraId="096F51FB" w14:textId="77777777" w:rsidTr="00112805">
        <w:trPr>
          <w:cantSplit/>
          <w:trHeight w:val="3599"/>
        </w:trPr>
        <w:tc>
          <w:tcPr>
            <w:tcW w:w="1378" w:type="dxa"/>
            <w:hideMark/>
          </w:tcPr>
          <w:p w14:paraId="64BA1568" w14:textId="77777777" w:rsidR="00641675" w:rsidRDefault="00641675" w:rsidP="004448A4">
            <w:pPr>
              <w:rPr>
                <w:rFonts w:cstheme="minorHAnsi"/>
              </w:rPr>
            </w:pPr>
            <w:r w:rsidRPr="00BC5284">
              <w:rPr>
                <w:rFonts w:cstheme="minorHAnsi"/>
              </w:rPr>
              <w:t>3G/4G</w:t>
            </w:r>
          </w:p>
          <w:p w14:paraId="51D41D5B" w14:textId="77777777" w:rsidR="00641675" w:rsidRDefault="00641675" w:rsidP="004448A4">
            <w:pPr>
              <w:rPr>
                <w:rFonts w:cstheme="minorHAnsi"/>
              </w:rPr>
            </w:pPr>
          </w:p>
          <w:p w14:paraId="51771F73" w14:textId="77777777" w:rsidR="00641675" w:rsidRPr="00BC5284" w:rsidRDefault="00641675" w:rsidP="004448A4">
            <w:pPr>
              <w:rPr>
                <w:rFonts w:cstheme="minorHAnsi"/>
              </w:rPr>
            </w:pPr>
            <w:r>
              <w:rPr>
                <w:rFonts w:cstheme="minorHAnsi"/>
              </w:rPr>
              <w:t>IMT Advanced</w:t>
            </w:r>
          </w:p>
        </w:tc>
        <w:tc>
          <w:tcPr>
            <w:tcW w:w="7707" w:type="dxa"/>
            <w:hideMark/>
          </w:tcPr>
          <w:p w14:paraId="61FE4E20" w14:textId="59AECC5B" w:rsidR="00641675" w:rsidRPr="00112805" w:rsidRDefault="00641675" w:rsidP="004448A4">
            <w:pPr>
              <w:pStyle w:val="NormalWeb"/>
              <w:rPr>
                <w:rFonts w:cs="Arial"/>
                <w:sz w:val="20"/>
                <w:szCs w:val="20"/>
              </w:rPr>
            </w:pPr>
            <w:r w:rsidRPr="00112805">
              <w:rPr>
                <w:rFonts w:cs="Arial"/>
                <w:sz w:val="20"/>
                <w:szCs w:val="20"/>
              </w:rPr>
              <w:t xml:space="preserve">LTE and LTE-Advanced have crossed the “generational boundary” offering the next generation(s) of capabilities. With their capacity for </w:t>
            </w:r>
            <w:r w:rsidR="00D9322A" w:rsidRPr="00112805">
              <w:rPr>
                <w:rFonts w:cs="Arial"/>
                <w:sz w:val="20"/>
                <w:szCs w:val="20"/>
              </w:rPr>
              <w:t>high-speed</w:t>
            </w:r>
            <w:r w:rsidRPr="00112805">
              <w:rPr>
                <w:rFonts w:cs="Arial"/>
                <w:sz w:val="20"/>
                <w:szCs w:val="20"/>
              </w:rPr>
              <w:t xml:space="preserve"> data, significant spectral efficiencies and adoption of advanced radio techniques, their emergence has been the basis for all new mobile systems from Release 8 onwards. </w:t>
            </w:r>
            <w:r w:rsidRPr="00112805">
              <w:rPr>
                <w:rFonts w:cs="Arial"/>
                <w:sz w:val="20"/>
                <w:szCs w:val="20"/>
              </w:rPr>
              <w:br/>
            </w:r>
            <w:r w:rsidRPr="00112805">
              <w:rPr>
                <w:rFonts w:cs="Arial"/>
                <w:sz w:val="20"/>
                <w:szCs w:val="20"/>
              </w:rPr>
              <w:br/>
              <w:t>It should be noted that LTE-Advanced (From Release 10) is 3GPP's ITU-R IMT-Advanced radio interface. LTE-Advanced is the first true 4G technology to be specified by 3GPP.</w:t>
            </w:r>
          </w:p>
          <w:p w14:paraId="7408092C" w14:textId="77777777" w:rsidR="00641675" w:rsidRPr="00112805" w:rsidRDefault="00641675" w:rsidP="004448A4">
            <w:pPr>
              <w:pStyle w:val="NormalWeb"/>
              <w:rPr>
                <w:rFonts w:cs="Arial"/>
                <w:sz w:val="20"/>
                <w:szCs w:val="20"/>
              </w:rPr>
            </w:pPr>
          </w:p>
          <w:p w14:paraId="19DE8A60" w14:textId="29F9FCB5" w:rsidR="00641675" w:rsidRPr="00112805" w:rsidRDefault="00641675" w:rsidP="004448A4">
            <w:pPr>
              <w:pStyle w:val="NormalWeb"/>
              <w:rPr>
                <w:rFonts w:cs="Arial"/>
                <w:sz w:val="20"/>
                <w:szCs w:val="20"/>
              </w:rPr>
            </w:pPr>
            <w:r w:rsidRPr="00112805">
              <w:rPr>
                <w:rFonts w:cs="Arial"/>
                <w:sz w:val="20"/>
                <w:szCs w:val="20"/>
              </w:rPr>
              <w: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t>
            </w:r>
          </w:p>
        </w:tc>
      </w:tr>
      <w:tr w:rsidR="00641675" w:rsidRPr="00497FDA" w14:paraId="4E7C22D3" w14:textId="77777777" w:rsidTr="00112805">
        <w:trPr>
          <w:cantSplit/>
          <w:trHeight w:val="1241"/>
        </w:trPr>
        <w:tc>
          <w:tcPr>
            <w:tcW w:w="1378" w:type="dxa"/>
            <w:hideMark/>
          </w:tcPr>
          <w:p w14:paraId="0EA8BA24" w14:textId="77777777" w:rsidR="00641675" w:rsidRDefault="00641675" w:rsidP="004448A4">
            <w:pPr>
              <w:rPr>
                <w:rFonts w:cstheme="minorHAnsi"/>
              </w:rPr>
            </w:pPr>
            <w:r w:rsidRPr="00BC5284">
              <w:rPr>
                <w:rFonts w:cstheme="minorHAnsi"/>
              </w:rPr>
              <w:t>5G</w:t>
            </w:r>
          </w:p>
          <w:p w14:paraId="79F9B424" w14:textId="77777777" w:rsidR="00641675" w:rsidRDefault="00641675" w:rsidP="004448A4">
            <w:pPr>
              <w:rPr>
                <w:rFonts w:cstheme="minorHAnsi"/>
              </w:rPr>
            </w:pPr>
          </w:p>
          <w:p w14:paraId="7B80CAB3" w14:textId="77777777" w:rsidR="00641675" w:rsidRPr="00BC5284" w:rsidRDefault="00641675" w:rsidP="004448A4">
            <w:pPr>
              <w:rPr>
                <w:rFonts w:cstheme="minorHAnsi"/>
              </w:rPr>
            </w:pPr>
            <w:r>
              <w:rPr>
                <w:rFonts w:cstheme="minorHAnsi"/>
              </w:rPr>
              <w:t>IMT2020</w:t>
            </w:r>
          </w:p>
        </w:tc>
        <w:tc>
          <w:tcPr>
            <w:tcW w:w="7707" w:type="dxa"/>
            <w:hideMark/>
          </w:tcPr>
          <w:p w14:paraId="16ED3E86" w14:textId="77777777" w:rsidR="00641675" w:rsidRPr="00112805" w:rsidRDefault="00641675" w:rsidP="004448A4">
            <w:pPr>
              <w:pStyle w:val="NormalWeb"/>
              <w:rPr>
                <w:rFonts w:cs="Arial"/>
                <w:sz w:val="20"/>
                <w:szCs w:val="20"/>
              </w:rPr>
            </w:pPr>
            <w:r w:rsidRPr="00112805">
              <w:rPr>
                <w:rFonts w:cs="Arial"/>
                <w:sz w:val="20"/>
                <w:szCs w:val="20"/>
              </w:rPr>
              <w:t>5G brings another major technology step, with the creation of a 'New Radio' (NR).</w:t>
            </w:r>
          </w:p>
          <w:p w14:paraId="26845A25" w14:textId="77777777" w:rsidR="00641675" w:rsidRPr="00112805" w:rsidRDefault="00641675" w:rsidP="004448A4">
            <w:pPr>
              <w:pStyle w:val="NormalWeb"/>
              <w:rPr>
                <w:rFonts w:cs="Arial"/>
                <w:sz w:val="20"/>
                <w:szCs w:val="20"/>
              </w:rPr>
            </w:pPr>
          </w:p>
          <w:p w14:paraId="4543A0C9" w14:textId="4288FCF7" w:rsidR="00641675" w:rsidRPr="00112805" w:rsidRDefault="00641675" w:rsidP="004448A4">
            <w:pPr>
              <w:pStyle w:val="NormalWeb"/>
              <w:rPr>
                <w:rFonts w:cs="Arial"/>
                <w:sz w:val="20"/>
                <w:szCs w:val="20"/>
              </w:rPr>
            </w:pPr>
            <w:r w:rsidRPr="00112805">
              <w:rPr>
                <w:rFonts w:cs="Arial"/>
                <w:sz w:val="20"/>
                <w:szCs w:val="20"/>
              </w:rPr>
              <w:t>Unlike with 4G, where 3GPP hesitated to join the generational march onwards beyond 3G, 3GPP have embraced the alignment of the industry on NR and on LTE-Advanced Pro to provide 5G – from 3GPP Release 15 onwards.</w:t>
            </w:r>
          </w:p>
        </w:tc>
      </w:tr>
    </w:tbl>
    <w:p w14:paraId="7F27E32F" w14:textId="77777777" w:rsidR="00641675" w:rsidRDefault="00641675">
      <w:pPr>
        <w:tabs>
          <w:tab w:val="clear" w:pos="851"/>
        </w:tabs>
      </w:pPr>
    </w:p>
    <w:p w14:paraId="52555F51" w14:textId="35F702D7" w:rsidR="00AF5BF5" w:rsidRPr="0033571F" w:rsidRDefault="0084009C">
      <w:pPr>
        <w:tabs>
          <w:tab w:val="clear" w:pos="851"/>
        </w:tabs>
        <w:rPr>
          <w:b/>
          <w:bCs/>
        </w:rPr>
      </w:pPr>
      <w:r w:rsidRPr="0033571F">
        <w:rPr>
          <w:b/>
          <w:bCs/>
        </w:rPr>
        <w:t>Possible use of IMT to support the provision of aids to navigation, including VTS</w:t>
      </w:r>
      <w:del w:id="21" w:author="Author">
        <w:r w:rsidRPr="0033571F" w:rsidDel="00047F62">
          <w:rPr>
            <w:b/>
            <w:bCs/>
          </w:rPr>
          <w:delText xml:space="preserve"> </w:delText>
        </w:r>
      </w:del>
    </w:p>
    <w:p w14:paraId="552A59D9" w14:textId="54C5C6C7" w:rsidR="0084009C" w:rsidRDefault="0084009C">
      <w:pPr>
        <w:tabs>
          <w:tab w:val="clear" w:pos="851"/>
        </w:tabs>
      </w:pPr>
    </w:p>
    <w:p w14:paraId="42679E2E" w14:textId="1AA23035" w:rsidR="0084009C" w:rsidRDefault="0033571F">
      <w:pPr>
        <w:tabs>
          <w:tab w:val="clear" w:pos="851"/>
        </w:tabs>
      </w:pPr>
      <w:r>
        <w:t>7</w:t>
      </w:r>
      <w:r>
        <w:tab/>
      </w:r>
      <w:r w:rsidR="0084009C">
        <w:t xml:space="preserve">IALA </w:t>
      </w:r>
      <w:r w:rsidR="00972B9A">
        <w:t>has identified typical uses of IMT</w:t>
      </w:r>
      <w:r w:rsidR="008B0F1D">
        <w:t xml:space="preserve">, including: </w:t>
      </w:r>
    </w:p>
    <w:p w14:paraId="0117462B" w14:textId="74EB85E8" w:rsidR="008B0F1D" w:rsidRDefault="008B0F1D">
      <w:pPr>
        <w:tabs>
          <w:tab w:val="clear" w:pos="851"/>
        </w:tabs>
      </w:pPr>
    </w:p>
    <w:p w14:paraId="0A7D0E85" w14:textId="24828D66" w:rsidR="008B0F1D" w:rsidRDefault="0033571F" w:rsidP="0033571F">
      <w:pPr>
        <w:tabs>
          <w:tab w:val="clear" w:pos="851"/>
        </w:tabs>
        <w:ind w:left="1440" w:hanging="720"/>
      </w:pPr>
      <w:r>
        <w:t>.1</w:t>
      </w:r>
      <w:r>
        <w:tab/>
      </w:r>
      <w:r w:rsidR="008B0F1D">
        <w:t>Monitoring of</w:t>
      </w:r>
      <w:r w:rsidR="00584E7A">
        <w:t xml:space="preserve"> marine</w:t>
      </w:r>
      <w:r w:rsidR="008B0F1D">
        <w:t xml:space="preserve"> aids to navigation – where IMT provides a communications channel for remote Internet of Things (IoT) devices for monitoring a wide range of peripheral AtoN and their supporting sub-systems.  </w:t>
      </w:r>
    </w:p>
    <w:p w14:paraId="5F839018" w14:textId="77777777" w:rsidR="0033571F" w:rsidRDefault="0033571F" w:rsidP="0033571F">
      <w:pPr>
        <w:tabs>
          <w:tab w:val="clear" w:pos="851"/>
        </w:tabs>
        <w:ind w:left="1440" w:hanging="720"/>
      </w:pPr>
    </w:p>
    <w:p w14:paraId="5CD4B06F" w14:textId="668187CF" w:rsidR="00F0291A" w:rsidRDefault="0033571F">
      <w:pPr>
        <w:tabs>
          <w:tab w:val="clear" w:pos="851"/>
        </w:tabs>
        <w:ind w:left="1440" w:hanging="720"/>
      </w:pPr>
      <w:r>
        <w:t>.2</w:t>
      </w:r>
      <w:r>
        <w:tab/>
      </w:r>
      <w:r w:rsidR="00866D28">
        <w:t xml:space="preserve">Collection and </w:t>
      </w:r>
      <w:r>
        <w:t>dissemination</w:t>
      </w:r>
      <w:r w:rsidR="00866D28">
        <w:t xml:space="preserve"> </w:t>
      </w:r>
      <w:r>
        <w:t>o</w:t>
      </w:r>
      <w:r w:rsidR="00866D28">
        <w:t>f meteorological and hydrographic sensor data</w:t>
      </w:r>
      <w:r>
        <w:t>.</w:t>
      </w:r>
      <w:r w:rsidR="00866D28">
        <w:t xml:space="preserve"> </w:t>
      </w:r>
    </w:p>
    <w:p w14:paraId="7F9EF49A" w14:textId="77777777" w:rsidR="0033571F" w:rsidRDefault="0033571F" w:rsidP="0033571F">
      <w:pPr>
        <w:tabs>
          <w:tab w:val="clear" w:pos="851"/>
        </w:tabs>
        <w:ind w:left="1440" w:hanging="720"/>
      </w:pPr>
    </w:p>
    <w:p w14:paraId="2AF3EC3A" w14:textId="21E29DD8" w:rsidR="00866D28" w:rsidRDefault="0033571F" w:rsidP="0033571F">
      <w:pPr>
        <w:tabs>
          <w:tab w:val="clear" w:pos="851"/>
        </w:tabs>
        <w:ind w:left="1440" w:hanging="720"/>
      </w:pPr>
      <w:r>
        <w:t>.3</w:t>
      </w:r>
      <w:r>
        <w:tab/>
      </w:r>
      <w:r w:rsidR="00866D28">
        <w:t xml:space="preserve">Connection of multiple, remote, high bandwidth and low latency sensors, such as remote CCTV </w:t>
      </w:r>
      <w:r>
        <w:t>cameras</w:t>
      </w:r>
      <w:r w:rsidR="00866D28">
        <w:t xml:space="preserve">, VHF voice </w:t>
      </w:r>
      <w:r w:rsidR="00047F62">
        <w:t xml:space="preserve">coast </w:t>
      </w:r>
      <w:r w:rsidR="00866D28">
        <w:t xml:space="preserve">stations, AIS </w:t>
      </w:r>
      <w:r w:rsidR="00D9322A">
        <w:t xml:space="preserve">AtoN and </w:t>
      </w:r>
      <w:r w:rsidR="00866D28">
        <w:t xml:space="preserve">base stations. </w:t>
      </w:r>
    </w:p>
    <w:p w14:paraId="61397A59" w14:textId="77777777" w:rsidR="00047F62" w:rsidRDefault="00047F62" w:rsidP="0033571F">
      <w:pPr>
        <w:tabs>
          <w:tab w:val="clear" w:pos="851"/>
        </w:tabs>
        <w:ind w:left="1440" w:hanging="720"/>
      </w:pPr>
    </w:p>
    <w:p w14:paraId="57221D81" w14:textId="1B9A6EDB" w:rsidR="00F0291A" w:rsidRDefault="00F0291A" w:rsidP="0033571F">
      <w:pPr>
        <w:tabs>
          <w:tab w:val="clear" w:pos="851"/>
        </w:tabs>
        <w:ind w:left="1440" w:hanging="720"/>
      </w:pPr>
      <w:r>
        <w:t>.4</w:t>
      </w:r>
      <w:r>
        <w:tab/>
        <w:t xml:space="preserve">Dissemination of </w:t>
      </w:r>
      <w:commentRangeStart w:id="22"/>
      <w:r w:rsidR="00354329">
        <w:t xml:space="preserve">[IHO] </w:t>
      </w:r>
      <w:r>
        <w:t>S-1</w:t>
      </w:r>
      <w:r w:rsidR="0009750C">
        <w:t xml:space="preserve">00 </w:t>
      </w:r>
      <w:r w:rsidR="00732634">
        <w:t xml:space="preserve">Series </w:t>
      </w:r>
      <w:commentRangeEnd w:id="22"/>
      <w:r w:rsidR="00732634">
        <w:rPr>
          <w:rStyle w:val="CommentReference"/>
        </w:rPr>
        <w:commentReference w:id="22"/>
      </w:r>
      <w:r w:rsidR="00732634">
        <w:t>of services</w:t>
      </w:r>
      <w:r>
        <w:t>.</w:t>
      </w:r>
    </w:p>
    <w:p w14:paraId="593DD62B" w14:textId="344E22DD" w:rsidR="0033571F" w:rsidRDefault="0033571F" w:rsidP="0033571F">
      <w:pPr>
        <w:tabs>
          <w:tab w:val="clear" w:pos="851"/>
        </w:tabs>
        <w:ind w:left="1440" w:hanging="720"/>
      </w:pPr>
    </w:p>
    <w:p w14:paraId="349C39B3" w14:textId="47A3D0CC" w:rsidR="0033571F" w:rsidRDefault="005B5F6E" w:rsidP="0033571F">
      <w:pPr>
        <w:tabs>
          <w:tab w:val="clear" w:pos="851"/>
        </w:tabs>
      </w:pPr>
      <w:r>
        <w:t>8</w:t>
      </w:r>
      <w:r>
        <w:tab/>
        <w:t xml:space="preserve">IALA will continue to </w:t>
      </w:r>
      <w:r w:rsidR="00047F62">
        <w:t xml:space="preserve">liaise with 3GPP and </w:t>
      </w:r>
      <w:r>
        <w:t>monitor the development of IMT</w:t>
      </w:r>
      <w:r w:rsidR="006A4911">
        <w:t xml:space="preserve">, noting the ongoing activity </w:t>
      </w:r>
      <w:r w:rsidR="00172A60">
        <w:t xml:space="preserve">on the inclusion of the vertical domain at 3GPP and the continuing work of IMT at ITU, including IMT-2020 and </w:t>
      </w:r>
      <w:r w:rsidR="00AD7A77">
        <w:t xml:space="preserve">the work at ITU-R WP 5D ‘IMT towards 2030 and beyond’. </w:t>
      </w:r>
    </w:p>
    <w:p w14:paraId="2B1F7622" w14:textId="2E4C957A" w:rsidR="00112805" w:rsidRDefault="00112805" w:rsidP="0033571F">
      <w:pPr>
        <w:tabs>
          <w:tab w:val="clear" w:pos="851"/>
        </w:tabs>
      </w:pPr>
    </w:p>
    <w:p w14:paraId="4B0F32D3" w14:textId="77777777" w:rsidR="00CE7B0A" w:rsidRDefault="00CE7B0A" w:rsidP="0033571F">
      <w:pPr>
        <w:tabs>
          <w:tab w:val="clear" w:pos="851"/>
        </w:tabs>
      </w:pPr>
    </w:p>
    <w:p w14:paraId="3A162363" w14:textId="0DCE38B2" w:rsidR="00112805" w:rsidRPr="00112805" w:rsidRDefault="00112805" w:rsidP="0033571F">
      <w:pPr>
        <w:tabs>
          <w:tab w:val="clear" w:pos="851"/>
        </w:tabs>
        <w:rPr>
          <w:b/>
          <w:bCs/>
        </w:rPr>
      </w:pPr>
      <w:r w:rsidRPr="00112805">
        <w:rPr>
          <w:b/>
          <w:bCs/>
        </w:rPr>
        <w:lastRenderedPageBreak/>
        <w:t xml:space="preserve">Action Requested of the </w:t>
      </w:r>
      <w:r w:rsidR="00047F62">
        <w:rPr>
          <w:b/>
          <w:bCs/>
        </w:rPr>
        <w:t>Experts Group</w:t>
      </w:r>
    </w:p>
    <w:p w14:paraId="5CABABC4" w14:textId="40E9580B" w:rsidR="00112805" w:rsidRDefault="00112805" w:rsidP="0033571F">
      <w:pPr>
        <w:tabs>
          <w:tab w:val="clear" w:pos="851"/>
        </w:tabs>
      </w:pPr>
    </w:p>
    <w:p w14:paraId="52E36FAB" w14:textId="3B61B43E" w:rsidR="00112805" w:rsidRDefault="00112805" w:rsidP="0033571F">
      <w:pPr>
        <w:tabs>
          <w:tab w:val="clear" w:pos="851"/>
        </w:tabs>
      </w:pPr>
      <w:r>
        <w:t>9</w:t>
      </w:r>
      <w:r>
        <w:tab/>
        <w:t xml:space="preserve">The </w:t>
      </w:r>
      <w:r w:rsidR="00047F62">
        <w:t>Experts Group</w:t>
      </w:r>
      <w:r>
        <w:t xml:space="preserve"> is invited to note the information provided. </w:t>
      </w:r>
    </w:p>
    <w:sectPr w:rsidR="00112805" w:rsidSect="00390FFB">
      <w:headerReference w:type="even" r:id="rId13"/>
      <w:headerReference w:type="default" r:id="rId14"/>
      <w:footerReference w:type="even" r:id="rId15"/>
      <w:footerReference w:type="default" r:id="rId16"/>
      <w:footerReference w:type="first" r:id="rId17"/>
      <w:type w:val="oddPage"/>
      <w:pgSz w:w="11906" w:h="16838" w:code="9"/>
      <w:pgMar w:top="1134" w:right="1418" w:bottom="1418" w:left="1418" w:header="851" w:footer="851"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0" w:author="Author" w:initials="A">
    <w:p w14:paraId="568A9461" w14:textId="7F60AC65" w:rsidR="00F00E72" w:rsidRDefault="00F00E72">
      <w:pPr>
        <w:pStyle w:val="CommentText"/>
      </w:pPr>
      <w:r>
        <w:rPr>
          <w:rStyle w:val="CommentReference"/>
        </w:rPr>
        <w:annotationRef/>
      </w:r>
      <w:r>
        <w:t xml:space="preserve">IALA </w:t>
      </w:r>
      <w:r w:rsidR="000118D1">
        <w:t>Secretariat</w:t>
      </w:r>
      <w:r>
        <w:t xml:space="preserve"> to </w:t>
      </w:r>
      <w:r w:rsidR="000118D1">
        <w:t xml:space="preserve">provide guidance on </w:t>
      </w:r>
      <w:proofErr w:type="gramStart"/>
      <w:r w:rsidR="000118D1">
        <w:t>formatting</w:t>
      </w:r>
      <w:proofErr w:type="gramEnd"/>
      <w:r w:rsidR="000118D1">
        <w:t xml:space="preserve"> </w:t>
      </w:r>
    </w:p>
  </w:comment>
  <w:comment w:id="22" w:author="Author" w:initials="A">
    <w:p w14:paraId="7F94FC61" w14:textId="67A95AAC" w:rsidR="00732634" w:rsidRDefault="00732634">
      <w:pPr>
        <w:pStyle w:val="CommentText"/>
      </w:pPr>
      <w:r>
        <w:rPr>
          <w:rStyle w:val="CommentReference"/>
        </w:rPr>
        <w:annotationRef/>
      </w:r>
      <w:r>
        <w:t xml:space="preserve">IALA Secretariat to confirm referencing for </w:t>
      </w:r>
      <w:proofErr w:type="gramStart"/>
      <w:r>
        <w:t>document</w:t>
      </w:r>
      <w:proofErr w:type="gramEnd"/>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68A9461" w15:done="0"/>
  <w15:commentEx w15:paraId="7F94FC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68A9461" w16cid:durableId="24039700"/>
  <w16cid:commentId w16cid:paraId="7F94FC61" w16cid:durableId="240396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F29BF0" w14:textId="77777777" w:rsidR="00A13F21" w:rsidRDefault="00A13F21">
      <w:r>
        <w:separator/>
      </w:r>
    </w:p>
  </w:endnote>
  <w:endnote w:type="continuationSeparator" w:id="0">
    <w:p w14:paraId="20EE1061" w14:textId="77777777" w:rsidR="00A13F21" w:rsidRDefault="00A13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36233" w14:textId="77777777" w:rsidR="00736183" w:rsidRDefault="00736183" w:rsidP="00736183">
    <w:pPr>
      <w:pStyle w:val="Footer"/>
    </w:pPr>
  </w:p>
  <w:p w14:paraId="2D77DD08" w14:textId="609ED9DC" w:rsidR="00736183" w:rsidRPr="00DE73AA" w:rsidRDefault="00736183" w:rsidP="00736183">
    <w:pPr>
      <w:pStyle w:val="Footer"/>
      <w:pBdr>
        <w:top w:val="single" w:sz="4" w:space="1" w:color="auto"/>
      </w:pBdr>
      <w:rPr>
        <w:lang w:val="fr-FR"/>
      </w:rPr>
    </w:pPr>
    <w:r>
      <w:rPr>
        <w:lang w:val="en-US"/>
      </w:rPr>
      <w:fldChar w:fldCharType="begin"/>
    </w:r>
    <w:r>
      <w:rPr>
        <w:lang w:val="en-US"/>
      </w:rPr>
      <w:instrText xml:space="preserve"> FILENAME   \* MERGEFORMAT </w:instrText>
    </w:r>
    <w:r>
      <w:rPr>
        <w:lang w:val="en-US"/>
      </w:rPr>
      <w:fldChar w:fldCharType="separate"/>
    </w:r>
    <w:r>
      <w:rPr>
        <w:noProof/>
        <w:lang w:val="en-US"/>
      </w:rPr>
      <w:t>Template 2020 - Template 2020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85E794" w14:textId="77777777" w:rsidR="00736183" w:rsidRDefault="00736183" w:rsidP="00736183">
    <w:pPr>
      <w:pStyle w:val="Footer"/>
    </w:pPr>
  </w:p>
  <w:p w14:paraId="4F120BEE" w14:textId="77777777" w:rsidR="00736183" w:rsidRPr="00DE73AA" w:rsidRDefault="00736183" w:rsidP="00736183">
    <w:pPr>
      <w:pStyle w:val="Footer"/>
      <w:pBdr>
        <w:top w:val="single" w:sz="4" w:space="1" w:color="auto"/>
      </w:pBdr>
      <w:rPr>
        <w:lang w:val="fr-FR"/>
      </w:rPr>
    </w:pPr>
    <w:r>
      <w:rPr>
        <w:lang w:val="en-US"/>
      </w:rPr>
      <w:fldChar w:fldCharType="begin"/>
    </w:r>
    <w:r>
      <w:rPr>
        <w:lang w:val="en-US"/>
      </w:rPr>
      <w:instrText xml:space="preserve"> FILENAME   \* MERGEFORMAT </w:instrText>
    </w:r>
    <w:r>
      <w:rPr>
        <w:lang w:val="en-US"/>
      </w:rPr>
      <w:fldChar w:fldCharType="separate"/>
    </w:r>
    <w:r>
      <w:rPr>
        <w:noProof/>
        <w:lang w:val="en-US"/>
      </w:rPr>
      <w:t>Template 2020 - Template 2020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AB298" w14:textId="133400C7" w:rsidR="005E1512" w:rsidRDefault="005E1512" w:rsidP="005E1512">
    <w:pPr>
      <w:pStyle w:val="Footer"/>
    </w:pPr>
    <w:bookmarkStart w:id="23" w:name="_Hlk30152152"/>
  </w:p>
  <w:p w14:paraId="14D23F86" w14:textId="4E5E4294" w:rsidR="005E1512" w:rsidRPr="00DE73AA" w:rsidRDefault="00804000" w:rsidP="005E1512">
    <w:pPr>
      <w:pStyle w:val="Footer"/>
      <w:pBdr>
        <w:top w:val="single" w:sz="4" w:space="1" w:color="auto"/>
      </w:pBdr>
      <w:rPr>
        <w:lang w:val="fr-FR"/>
      </w:rPr>
    </w:pPr>
    <w:r>
      <w:rPr>
        <w:noProof/>
        <w:lang w:val="fr-FR"/>
      </w:rPr>
      <w:drawing>
        <wp:anchor distT="0" distB="0" distL="114300" distR="114300" simplePos="0" relativeHeight="251658240" behindDoc="1" locked="0" layoutInCell="1" allowOverlap="1" wp14:anchorId="354F1942" wp14:editId="3FAD7991">
          <wp:simplePos x="0" y="0"/>
          <wp:positionH relativeFrom="margin">
            <wp:align>right</wp:align>
          </wp:positionH>
          <wp:positionV relativeFrom="paragraph">
            <wp:posOffset>21590</wp:posOffset>
          </wp:positionV>
          <wp:extent cx="731520" cy="731520"/>
          <wp:effectExtent l="0" t="0" r="0" b="0"/>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14:sizeRelH relativeFrom="margin">
            <wp14:pctWidth>0</wp14:pctWidth>
          </wp14:sizeRelH>
          <wp14:sizeRelV relativeFrom="margin">
            <wp14:pctHeight>0</wp14:pctHeight>
          </wp14:sizeRelV>
        </wp:anchor>
      </w:drawing>
    </w:r>
    <w:r w:rsidR="00114502">
      <w:rPr>
        <w:lang w:val="en-US"/>
      </w:rPr>
      <w:t>[template from IMO as downloaded 21-3-2021]</w:t>
    </w:r>
    <w:r w:rsidR="00A6753D" w:rsidRPr="00DE73AA">
      <w:rPr>
        <w:lang w:val="fr-FR"/>
      </w:rPr>
      <w:t xml:space="preserve"> </w:t>
    </w:r>
  </w:p>
  <w:bookmarkEnd w:id="23"/>
  <w:p w14:paraId="60DBA409" w14:textId="6B78EA5E" w:rsidR="005E1512" w:rsidRPr="00DE73AA" w:rsidRDefault="005E1512" w:rsidP="005E1512">
    <w:pPr>
      <w:pStyle w:val="Footer"/>
      <w:pBdr>
        <w:top w:val="single" w:sz="4" w:space="1" w:color="auto"/>
      </w:pBdr>
      <w:jc w:val="right"/>
      <w:rPr>
        <w:lang w:val="fr-FR"/>
      </w:rPr>
    </w:pPr>
  </w:p>
  <w:p w14:paraId="15371DAE" w14:textId="77777777" w:rsidR="00390FFB" w:rsidRPr="005E1512" w:rsidRDefault="00390FFB" w:rsidP="005E1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7F9FB" w14:textId="77777777" w:rsidR="00A13F21" w:rsidRDefault="00A13F21">
      <w:r>
        <w:separator/>
      </w:r>
    </w:p>
  </w:footnote>
  <w:footnote w:type="continuationSeparator" w:id="0">
    <w:p w14:paraId="599AA591" w14:textId="77777777" w:rsidR="00A13F21" w:rsidRDefault="00A13F21">
      <w:r>
        <w:continuationSeparator/>
      </w:r>
    </w:p>
  </w:footnote>
  <w:footnote w:id="1">
    <w:p w14:paraId="2E827B7F" w14:textId="127304A6" w:rsidR="00D9322A" w:rsidRPr="00CE7B0A" w:rsidRDefault="00D9322A">
      <w:pPr>
        <w:pStyle w:val="FootnoteText"/>
        <w:rPr>
          <w:lang w:val="en-US"/>
        </w:rPr>
      </w:pPr>
      <w:r>
        <w:rPr>
          <w:rStyle w:val="FootnoteReference"/>
        </w:rPr>
        <w:footnoteRef/>
      </w:r>
      <w:r>
        <w:t xml:space="preserve"> </w:t>
      </w:r>
      <w:r>
        <w:rPr>
          <w:lang w:val="en-US"/>
        </w:rPr>
        <w:t xml:space="preserve">For a summary of Release 16 visit </w:t>
      </w:r>
      <w:hyperlink r:id="rId1" w:history="1">
        <w:r w:rsidRPr="00490935">
          <w:rPr>
            <w:rStyle w:val="Hyperlink"/>
            <w:rFonts w:cs="Arial"/>
            <w:lang w:eastAsia="ko-KR"/>
          </w:rPr>
          <w:t>https://www.3gpp.org/release-16</w:t>
        </w:r>
      </w:hyperlink>
      <w:r>
        <w:rPr>
          <w:rStyle w:val="Hyperlink"/>
          <w:rFonts w:cs="Arial"/>
          <w:lang w:eastAsia="ko-KR"/>
        </w:rPr>
        <w:t>.</w:t>
      </w:r>
    </w:p>
  </w:footnote>
  <w:footnote w:id="2">
    <w:p w14:paraId="1C6AD8CE" w14:textId="58CE8C3C" w:rsidR="001A7491" w:rsidRPr="00CE7B0A" w:rsidRDefault="001A7491">
      <w:pPr>
        <w:pStyle w:val="FootnoteText"/>
        <w:rPr>
          <w:lang w:val="en-US"/>
        </w:rPr>
      </w:pPr>
      <w:r>
        <w:rPr>
          <w:rStyle w:val="FootnoteReference"/>
        </w:rPr>
        <w:footnoteRef/>
      </w:r>
      <w:r>
        <w:t xml:space="preserve"> </w:t>
      </w:r>
      <w:r w:rsidR="006A2010">
        <w:rPr>
          <w:lang w:val="en-US"/>
        </w:rPr>
        <w:t xml:space="preserve">See </w:t>
      </w:r>
      <w:r w:rsidR="00D9322A">
        <w:rPr>
          <w:lang w:val="en-US"/>
        </w:rPr>
        <w:t>or</w:t>
      </w:r>
      <w:r w:rsidR="006A2010">
        <w:rPr>
          <w:lang w:val="en-US"/>
        </w:rPr>
        <w:t xml:space="preserve"> download </w:t>
      </w:r>
      <w:r w:rsidR="00D9322A">
        <w:rPr>
          <w:rFonts w:cs="Arial"/>
          <w:lang w:eastAsia="ko-KR"/>
        </w:rPr>
        <w:t xml:space="preserve">3GPP TS 21.916 </w:t>
      </w:r>
      <w:r w:rsidR="006A2010">
        <w:rPr>
          <w:lang w:val="en-US"/>
        </w:rPr>
        <w:t xml:space="preserve">at </w:t>
      </w:r>
      <w:hyperlink r:id="rId2" w:history="1">
        <w:r w:rsidR="006A2010" w:rsidRPr="00490935">
          <w:rPr>
            <w:rStyle w:val="Hyperlink"/>
            <w:rFonts w:cs="Arial"/>
            <w:lang w:eastAsia="ko-KR"/>
          </w:rPr>
          <w:t>https://www.3gpp.org/DynaReport/21916.htm</w:t>
        </w:r>
      </w:hyperlink>
      <w:r w:rsidR="00D9322A">
        <w:rPr>
          <w:rStyle w:val="Hyperlink"/>
          <w:rFonts w:cs="Arial"/>
          <w:lang w:eastAsia="ko-KR"/>
        </w:rPr>
        <w:t>.</w:t>
      </w:r>
    </w:p>
  </w:footnote>
  <w:footnote w:id="3">
    <w:p w14:paraId="02C73AE8" w14:textId="39AC737F" w:rsidR="00F0291A" w:rsidRPr="00CE7B0A" w:rsidRDefault="00F0291A">
      <w:pPr>
        <w:pStyle w:val="FootnoteText"/>
        <w:rPr>
          <w:lang w:val="en-US"/>
        </w:rPr>
      </w:pPr>
      <w:r>
        <w:rPr>
          <w:rStyle w:val="FootnoteReference"/>
        </w:rPr>
        <w:footnoteRef/>
      </w:r>
      <w:r>
        <w:t xml:space="preserve"> </w:t>
      </w:r>
      <w:r>
        <w:rPr>
          <w:lang w:val="en-US"/>
        </w:rPr>
        <w:t xml:space="preserve">For further information visit </w:t>
      </w:r>
      <w:hyperlink r:id="rId3" w:history="1">
        <w:r w:rsidRPr="00042BBB">
          <w:rPr>
            <w:rStyle w:val="Hyperlink"/>
            <w:rFonts w:cs="Arial"/>
            <w:lang w:eastAsia="ko-KR"/>
          </w:rPr>
          <w:t>https://www.3gpp.org/release-17</w:t>
        </w:r>
      </w:hyperlink>
      <w:r>
        <w:rPr>
          <w:rStyle w:val="Hyperlink"/>
          <w:rFonts w:cs="Arial"/>
          <w:lang w:eastAsia="ko-K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506EC" w14:textId="77777777" w:rsidR="008B3776" w:rsidRDefault="008B3776">
    <w:pPr>
      <w:pStyle w:val="Header"/>
    </w:pPr>
  </w:p>
  <w:p w14:paraId="78A75682" w14:textId="60AF7593" w:rsidR="008B3776" w:rsidRDefault="00736183">
    <w:pPr>
      <w:pStyle w:val="Header"/>
      <w:pBdr>
        <w:bottom w:val="single" w:sz="4" w:space="1" w:color="auto"/>
      </w:pBdr>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2</w:t>
    </w:r>
    <w:r w:rsidR="008B3776">
      <w:rPr>
        <w:rStyle w:val="PageNumber"/>
      </w:rPr>
      <w:fldChar w:fldCharType="end"/>
    </w:r>
  </w:p>
  <w:p w14:paraId="46AEC412" w14:textId="77777777" w:rsidR="008B3776" w:rsidRDefault="008B3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551846" w14:textId="77777777" w:rsidR="008B3776" w:rsidRDefault="008B3776">
    <w:pPr>
      <w:pStyle w:val="Header"/>
      <w:jc w:val="right"/>
    </w:pPr>
  </w:p>
  <w:p w14:paraId="5890F56B" w14:textId="020C0B97" w:rsidR="008B3776" w:rsidRDefault="00736183">
    <w:pPr>
      <w:pStyle w:val="Header"/>
      <w:pBdr>
        <w:bottom w:val="single" w:sz="4" w:space="1" w:color="auto"/>
      </w:pBdr>
      <w:jc w:val="right"/>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1</w:t>
    </w:r>
    <w:r w:rsidR="008B3776">
      <w:rPr>
        <w:rStyle w:val="PageNumber"/>
      </w:rPr>
      <w:fldChar w:fldCharType="end"/>
    </w:r>
  </w:p>
  <w:p w14:paraId="4C23E85B" w14:textId="77777777" w:rsidR="008B3776" w:rsidRDefault="008B37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76A1E40"/>
    <w:multiLevelType w:val="hybridMultilevel"/>
    <w:tmpl w:val="1876D120"/>
    <w:lvl w:ilvl="0" w:tplc="1D36E8EA">
      <w:start w:val="1"/>
      <w:numFmt w:val="decimal"/>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118D1"/>
    <w:rsid w:val="00047F62"/>
    <w:rsid w:val="000519B8"/>
    <w:rsid w:val="00067CA3"/>
    <w:rsid w:val="00091B36"/>
    <w:rsid w:val="0009750C"/>
    <w:rsid w:val="000B0D96"/>
    <w:rsid w:val="00112805"/>
    <w:rsid w:val="00114502"/>
    <w:rsid w:val="00135842"/>
    <w:rsid w:val="00172A60"/>
    <w:rsid w:val="00185A00"/>
    <w:rsid w:val="001A7491"/>
    <w:rsid w:val="001C42BF"/>
    <w:rsid w:val="001D50F5"/>
    <w:rsid w:val="001E5EE1"/>
    <w:rsid w:val="001F3D6C"/>
    <w:rsid w:val="00202603"/>
    <w:rsid w:val="002342D2"/>
    <w:rsid w:val="0023599F"/>
    <w:rsid w:val="00245368"/>
    <w:rsid w:val="00265C97"/>
    <w:rsid w:val="00275ED1"/>
    <w:rsid w:val="002B0A3A"/>
    <w:rsid w:val="002B44A4"/>
    <w:rsid w:val="002C64FD"/>
    <w:rsid w:val="0033571F"/>
    <w:rsid w:val="00354329"/>
    <w:rsid w:val="003660D6"/>
    <w:rsid w:val="00386EF8"/>
    <w:rsid w:val="00390FFB"/>
    <w:rsid w:val="00393A1D"/>
    <w:rsid w:val="00436797"/>
    <w:rsid w:val="00457DE0"/>
    <w:rsid w:val="00482D09"/>
    <w:rsid w:val="00486ECD"/>
    <w:rsid w:val="004D528F"/>
    <w:rsid w:val="005545F4"/>
    <w:rsid w:val="00584E7A"/>
    <w:rsid w:val="00592438"/>
    <w:rsid w:val="005A184C"/>
    <w:rsid w:val="005B5F6E"/>
    <w:rsid w:val="005C4B0F"/>
    <w:rsid w:val="005E1512"/>
    <w:rsid w:val="005F3716"/>
    <w:rsid w:val="00630A78"/>
    <w:rsid w:val="00641675"/>
    <w:rsid w:val="00693F6A"/>
    <w:rsid w:val="006A2010"/>
    <w:rsid w:val="006A4911"/>
    <w:rsid w:val="006C4982"/>
    <w:rsid w:val="006D3B02"/>
    <w:rsid w:val="006E1285"/>
    <w:rsid w:val="006E6ADC"/>
    <w:rsid w:val="00732634"/>
    <w:rsid w:val="00736183"/>
    <w:rsid w:val="007E3C74"/>
    <w:rsid w:val="007F161B"/>
    <w:rsid w:val="00804000"/>
    <w:rsid w:val="00817422"/>
    <w:rsid w:val="0084009C"/>
    <w:rsid w:val="00861440"/>
    <w:rsid w:val="00866D28"/>
    <w:rsid w:val="00875804"/>
    <w:rsid w:val="00894281"/>
    <w:rsid w:val="008A22ED"/>
    <w:rsid w:val="008A33C5"/>
    <w:rsid w:val="008B0F1D"/>
    <w:rsid w:val="008B3776"/>
    <w:rsid w:val="00911084"/>
    <w:rsid w:val="009248E6"/>
    <w:rsid w:val="009431D7"/>
    <w:rsid w:val="009517D7"/>
    <w:rsid w:val="009663C3"/>
    <w:rsid w:val="00972B9A"/>
    <w:rsid w:val="009E2315"/>
    <w:rsid w:val="009F7733"/>
    <w:rsid w:val="00A13F21"/>
    <w:rsid w:val="00A150F7"/>
    <w:rsid w:val="00A34D26"/>
    <w:rsid w:val="00A527BA"/>
    <w:rsid w:val="00A6753D"/>
    <w:rsid w:val="00AA560A"/>
    <w:rsid w:val="00AD7A77"/>
    <w:rsid w:val="00AF5BF5"/>
    <w:rsid w:val="00AF791C"/>
    <w:rsid w:val="00B15FB3"/>
    <w:rsid w:val="00B272AE"/>
    <w:rsid w:val="00B33F2B"/>
    <w:rsid w:val="00BA2D21"/>
    <w:rsid w:val="00BE10C2"/>
    <w:rsid w:val="00C0429F"/>
    <w:rsid w:val="00C06058"/>
    <w:rsid w:val="00CA1E1C"/>
    <w:rsid w:val="00CC4D3F"/>
    <w:rsid w:val="00CC53DC"/>
    <w:rsid w:val="00CC5DD7"/>
    <w:rsid w:val="00CC7845"/>
    <w:rsid w:val="00CE7B0A"/>
    <w:rsid w:val="00D10E97"/>
    <w:rsid w:val="00D32827"/>
    <w:rsid w:val="00D340B6"/>
    <w:rsid w:val="00D53F24"/>
    <w:rsid w:val="00D9322A"/>
    <w:rsid w:val="00DC42E0"/>
    <w:rsid w:val="00DC4924"/>
    <w:rsid w:val="00DC5261"/>
    <w:rsid w:val="00DD2A0C"/>
    <w:rsid w:val="00DD5756"/>
    <w:rsid w:val="00DE73AA"/>
    <w:rsid w:val="00EC553A"/>
    <w:rsid w:val="00EF41C1"/>
    <w:rsid w:val="00F00E72"/>
    <w:rsid w:val="00F0291A"/>
    <w:rsid w:val="00F17133"/>
    <w:rsid w:val="00F41638"/>
    <w:rsid w:val="00F673C6"/>
    <w:rsid w:val="00F775EB"/>
    <w:rsid w:val="00F97350"/>
    <w:rsid w:val="00FA2D59"/>
    <w:rsid w:val="00FA5EF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8F78F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rPr>
      <w:sz w:val="18"/>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otnoteReference">
    <w:name w:val="footnote reference"/>
    <w:rPr>
      <w:rFonts w:ascii="Arial" w:hAnsi="Arial"/>
      <w:sz w:val="22"/>
      <w:vertAlign w:val="superscript"/>
    </w:rPr>
  </w:style>
  <w:style w:type="paragraph" w:styleId="FootnoteText">
    <w:name w:val="footnote text"/>
    <w:basedOn w:val="Normal"/>
    <w:pPr>
      <w:tabs>
        <w:tab w:val="clear" w:pos="851"/>
        <w:tab w:val="left" w:pos="567"/>
      </w:tabs>
      <w:ind w:left="567" w:hanging="567"/>
    </w:pPr>
    <w:rPr>
      <w:sz w:val="18"/>
    </w:rPr>
  </w:style>
  <w:style w:type="character" w:customStyle="1" w:styleId="FooterChar">
    <w:name w:val="Footer Char"/>
    <w:basedOn w:val="DefaultParagraphFont"/>
    <w:link w:val="Footer"/>
    <w:rsid w:val="00630A78"/>
    <w:rPr>
      <w:rFonts w:ascii="Arial" w:hAnsi="Arial"/>
      <w:sz w:val="18"/>
      <w:lang w:eastAsia="en-US"/>
    </w:rPr>
  </w:style>
  <w:style w:type="paragraph" w:styleId="ListParagraph">
    <w:name w:val="List Paragraph"/>
    <w:basedOn w:val="Normal"/>
    <w:uiPriority w:val="34"/>
    <w:qFormat/>
    <w:rsid w:val="00275ED1"/>
    <w:pPr>
      <w:ind w:left="720"/>
      <w:contextualSpacing/>
    </w:pPr>
  </w:style>
  <w:style w:type="character" w:styleId="Hyperlink">
    <w:name w:val="Hyperlink"/>
    <w:uiPriority w:val="99"/>
    <w:unhideWhenUsed/>
    <w:rsid w:val="00D340B6"/>
    <w:rPr>
      <w:color w:val="0000FF"/>
      <w:u w:val="single"/>
    </w:rPr>
  </w:style>
  <w:style w:type="paragraph" w:styleId="NormalWeb">
    <w:name w:val="Normal (Web)"/>
    <w:basedOn w:val="Normal"/>
    <w:uiPriority w:val="99"/>
    <w:rsid w:val="00641675"/>
    <w:pPr>
      <w:tabs>
        <w:tab w:val="clear" w:pos="851"/>
      </w:tabs>
      <w:jc w:val="left"/>
    </w:pPr>
    <w:rPr>
      <w:szCs w:val="24"/>
    </w:rPr>
  </w:style>
  <w:style w:type="table" w:customStyle="1" w:styleId="TableGrid1">
    <w:name w:val="Table Grid1"/>
    <w:basedOn w:val="TableNormal"/>
    <w:next w:val="TableGrid"/>
    <w:uiPriority w:val="59"/>
    <w:rsid w:val="00641675"/>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32634"/>
    <w:rPr>
      <w:sz w:val="16"/>
      <w:szCs w:val="16"/>
    </w:rPr>
  </w:style>
  <w:style w:type="paragraph" w:styleId="CommentText">
    <w:name w:val="annotation text"/>
    <w:basedOn w:val="Normal"/>
    <w:link w:val="CommentTextChar"/>
    <w:uiPriority w:val="99"/>
    <w:semiHidden/>
    <w:unhideWhenUsed/>
    <w:rsid w:val="00732634"/>
    <w:rPr>
      <w:sz w:val="20"/>
    </w:rPr>
  </w:style>
  <w:style w:type="character" w:customStyle="1" w:styleId="CommentTextChar">
    <w:name w:val="Comment Text Char"/>
    <w:basedOn w:val="DefaultParagraphFont"/>
    <w:link w:val="CommentText"/>
    <w:uiPriority w:val="99"/>
    <w:semiHidden/>
    <w:rsid w:val="00732634"/>
    <w:rPr>
      <w:rFonts w:ascii="Arial" w:hAnsi="Arial"/>
      <w:lang w:eastAsia="en-US"/>
    </w:rPr>
  </w:style>
  <w:style w:type="paragraph" w:styleId="CommentSubject">
    <w:name w:val="annotation subject"/>
    <w:basedOn w:val="CommentText"/>
    <w:next w:val="CommentText"/>
    <w:link w:val="CommentSubjectChar"/>
    <w:uiPriority w:val="99"/>
    <w:semiHidden/>
    <w:unhideWhenUsed/>
    <w:rsid w:val="00732634"/>
    <w:rPr>
      <w:b/>
      <w:bCs/>
    </w:rPr>
  </w:style>
  <w:style w:type="character" w:customStyle="1" w:styleId="CommentSubjectChar">
    <w:name w:val="Comment Subject Char"/>
    <w:basedOn w:val="CommentTextChar"/>
    <w:link w:val="CommentSubject"/>
    <w:uiPriority w:val="99"/>
    <w:semiHidden/>
    <w:rsid w:val="0073263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en.wikipedia.org/wiki/1G"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3gpp.org/release-17" TargetMode="External"/><Relationship Id="rId2" Type="http://schemas.openxmlformats.org/officeDocument/2006/relationships/hyperlink" Target="https://www.3gpp.org/DynaReport/21916.htm" TargetMode="External"/><Relationship Id="rId1" Type="http://schemas.openxmlformats.org/officeDocument/2006/relationships/hyperlink" Target="https://www.3gpp.org/release-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EF877B-791F-4C68-B625-CFA3C32C7B89}">
  <ds:schemaRefs>
    <ds:schemaRef ds:uri="http://schemas.openxmlformats.org/officeDocument/2006/bibliography"/>
  </ds:schemaRefs>
</ds:datastoreItem>
</file>

<file path=customXml/itemProps2.xml><?xml version="1.0" encoding="utf-8"?>
<ds:datastoreItem xmlns:ds="http://schemas.openxmlformats.org/officeDocument/2006/customXml" ds:itemID="{9DDB8865-2D79-4D0F-A572-52811A68B6E4}"/>
</file>

<file path=customXml/itemProps3.xml><?xml version="1.0" encoding="utf-8"?>
<ds:datastoreItem xmlns:ds="http://schemas.openxmlformats.org/officeDocument/2006/customXml" ds:itemID="{3FBA482F-03A1-4EFD-AFA8-96BE2AD327AE}"/>
</file>

<file path=customXml/itemProps4.xml><?xml version="1.0" encoding="utf-8"?>
<ds:datastoreItem xmlns:ds="http://schemas.openxmlformats.org/officeDocument/2006/customXml" ds:itemID="{FF3C3D84-56F4-4434-B9C5-0FE4F42C6D51}"/>
</file>

<file path=docProps/app.xml><?xml version="1.0" encoding="utf-8"?>
<Properties xmlns="http://schemas.openxmlformats.org/officeDocument/2006/extended-properties" xmlns:vt="http://schemas.openxmlformats.org/officeDocument/2006/docPropsVTypes">
  <Template>Normal.dotm</Template>
  <TotalTime>0</TotalTime>
  <Pages>4</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2021-03-22T12:31:00Z</dcterms:created>
  <dcterms:modified xsi:type="dcterms:W3CDTF">2021-03-22T12:31:00Z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